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bookmarkStart w:id="1" w:name="_GoBack"/>
      <w:bookmarkEnd w:id="1"/>
    </w:p>
    <w:p w14:paraId="11D6158F" w14:textId="2A086543" w:rsidR="00776004" w:rsidRPr="00ED4450" w:rsidRDefault="006C251E" w:rsidP="006218E8">
      <w:pPr>
        <w:pStyle w:val="Documentname"/>
      </w:pPr>
      <w:r>
        <w:rPr>
          <w:bCs/>
        </w:rPr>
        <w:t xml:space="preserve">IALA GUideline on </w:t>
      </w:r>
      <w:r w:rsidR="009E7640">
        <w:rPr>
          <w:bCs/>
        </w:rPr>
        <w:t>integration and use of 3GPP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46FFAC5" w14:textId="153E7553" w:rsidR="00F92765"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92765">
        <w:t>1</w:t>
      </w:r>
      <w:r w:rsidR="00F92765">
        <w:rPr>
          <w:rFonts w:eastAsiaTheme="minorEastAsia"/>
          <w:b w:val="0"/>
          <w:color w:val="auto"/>
          <w:lang w:eastAsia="en-GB"/>
        </w:rPr>
        <w:tab/>
      </w:r>
      <w:r w:rsidR="00F92765">
        <w:t>Introduction</w:t>
      </w:r>
      <w:r w:rsidR="00F92765">
        <w:tab/>
      </w:r>
      <w:r w:rsidR="00F92765">
        <w:fldChar w:fldCharType="begin"/>
      </w:r>
      <w:r w:rsidR="00F92765">
        <w:instrText xml:space="preserve"> PAGEREF _Toc46571473 \h </w:instrText>
      </w:r>
      <w:r w:rsidR="00F92765">
        <w:fldChar w:fldCharType="separate"/>
      </w:r>
      <w:r w:rsidR="00F92765">
        <w:t>4</w:t>
      </w:r>
      <w:r w:rsidR="00F92765">
        <w:fldChar w:fldCharType="end"/>
      </w:r>
    </w:p>
    <w:p w14:paraId="56F40FFD" w14:textId="1A52413A" w:rsidR="00F92765" w:rsidRDefault="00F92765">
      <w:pPr>
        <w:pStyle w:val="TOC1"/>
        <w:rPr>
          <w:rFonts w:eastAsiaTheme="minorEastAsia"/>
          <w:b w:val="0"/>
          <w:color w:val="auto"/>
          <w:lang w:eastAsia="en-GB"/>
        </w:rPr>
      </w:pPr>
      <w:r>
        <w:t>2</w:t>
      </w:r>
      <w:r>
        <w:rPr>
          <w:rFonts w:eastAsiaTheme="minorEastAsia"/>
          <w:b w:val="0"/>
          <w:color w:val="auto"/>
          <w:lang w:eastAsia="en-GB"/>
        </w:rPr>
        <w:tab/>
      </w:r>
      <w:r>
        <w:t>Background</w:t>
      </w:r>
      <w:r>
        <w:tab/>
      </w:r>
      <w:r>
        <w:fldChar w:fldCharType="begin"/>
      </w:r>
      <w:r>
        <w:instrText xml:space="preserve"> PAGEREF _Toc46571474 \h </w:instrText>
      </w:r>
      <w:r>
        <w:fldChar w:fldCharType="separate"/>
      </w:r>
      <w:r>
        <w:t>5</w:t>
      </w:r>
      <w:r>
        <w:fldChar w:fldCharType="end"/>
      </w:r>
    </w:p>
    <w:p w14:paraId="6C162E21" w14:textId="0892EB71" w:rsidR="00F92765" w:rsidRDefault="00F92765">
      <w:pPr>
        <w:pStyle w:val="TOC1"/>
        <w:rPr>
          <w:rFonts w:eastAsiaTheme="minorEastAsia"/>
          <w:b w:val="0"/>
          <w:color w:val="auto"/>
          <w:lang w:eastAsia="en-GB"/>
        </w:rPr>
      </w:pPr>
      <w:r>
        <w:t>3</w:t>
      </w:r>
      <w:r>
        <w:rPr>
          <w:rFonts w:eastAsiaTheme="minorEastAsia"/>
          <w:b w:val="0"/>
          <w:color w:val="auto"/>
          <w:lang w:eastAsia="en-GB"/>
        </w:rPr>
        <w:tab/>
      </w:r>
      <w:r>
        <w:t>Aims and Objectives</w:t>
      </w:r>
      <w:r>
        <w:tab/>
      </w:r>
      <w:r>
        <w:fldChar w:fldCharType="begin"/>
      </w:r>
      <w:r>
        <w:instrText xml:space="preserve"> PAGEREF _Toc46571475 \h </w:instrText>
      </w:r>
      <w:r>
        <w:fldChar w:fldCharType="separate"/>
      </w:r>
      <w:r>
        <w:t>5</w:t>
      </w:r>
      <w:r>
        <w:fldChar w:fldCharType="end"/>
      </w:r>
    </w:p>
    <w:p w14:paraId="29F4A44C" w14:textId="7A756454" w:rsidR="00F92765" w:rsidRDefault="00F92765">
      <w:pPr>
        <w:pStyle w:val="TOC1"/>
        <w:rPr>
          <w:rFonts w:eastAsiaTheme="minorEastAsia"/>
          <w:b w:val="0"/>
          <w:color w:val="auto"/>
          <w:lang w:eastAsia="en-GB"/>
        </w:rPr>
      </w:pPr>
      <w:r>
        <w:t>4</w:t>
      </w:r>
      <w:r>
        <w:rPr>
          <w:rFonts w:eastAsiaTheme="minorEastAsia"/>
          <w:b w:val="0"/>
          <w:color w:val="auto"/>
          <w:lang w:eastAsia="en-GB"/>
        </w:rPr>
        <w:tab/>
      </w:r>
      <w:r>
        <w:t>Overview of 3gpp in the maritime domain</w:t>
      </w:r>
      <w:r>
        <w:tab/>
      </w:r>
      <w:r>
        <w:fldChar w:fldCharType="begin"/>
      </w:r>
      <w:r>
        <w:instrText xml:space="preserve"> PAGEREF _Toc46571476 \h </w:instrText>
      </w:r>
      <w:r>
        <w:fldChar w:fldCharType="separate"/>
      </w:r>
      <w:r>
        <w:t>5</w:t>
      </w:r>
      <w:r>
        <w:fldChar w:fldCharType="end"/>
      </w:r>
    </w:p>
    <w:p w14:paraId="294FB846" w14:textId="5A285F19" w:rsidR="00F92765" w:rsidRDefault="00F92765">
      <w:pPr>
        <w:pStyle w:val="TOC1"/>
        <w:rPr>
          <w:rFonts w:eastAsiaTheme="minorEastAsia"/>
          <w:b w:val="0"/>
          <w:color w:val="auto"/>
          <w:lang w:eastAsia="en-GB"/>
        </w:rPr>
      </w:pPr>
      <w:r>
        <w:t>5</w:t>
      </w:r>
      <w:r>
        <w:rPr>
          <w:rFonts w:eastAsiaTheme="minorEastAsia"/>
          <w:b w:val="0"/>
          <w:color w:val="auto"/>
          <w:lang w:eastAsia="en-GB"/>
        </w:rPr>
        <w:tab/>
      </w:r>
      <w:r>
        <w:t>3GPP and Maritime Services</w:t>
      </w:r>
      <w:r>
        <w:tab/>
      </w:r>
      <w:r>
        <w:fldChar w:fldCharType="begin"/>
      </w:r>
      <w:r>
        <w:instrText xml:space="preserve"> PAGEREF _Toc46571477 \h </w:instrText>
      </w:r>
      <w:r>
        <w:fldChar w:fldCharType="separate"/>
      </w:r>
      <w:r>
        <w:t>6</w:t>
      </w:r>
      <w:r>
        <w:fldChar w:fldCharType="end"/>
      </w:r>
    </w:p>
    <w:p w14:paraId="725D25E6" w14:textId="6B045EF7" w:rsidR="00F92765" w:rsidRDefault="00F92765">
      <w:pPr>
        <w:pStyle w:val="TOC1"/>
        <w:rPr>
          <w:rFonts w:eastAsiaTheme="minorEastAsia"/>
          <w:b w:val="0"/>
          <w:color w:val="auto"/>
          <w:lang w:eastAsia="en-GB"/>
        </w:rPr>
      </w:pPr>
      <w:r>
        <w:t>6</w:t>
      </w:r>
      <w:r>
        <w:rPr>
          <w:rFonts w:eastAsiaTheme="minorEastAsia"/>
          <w:b w:val="0"/>
          <w:color w:val="auto"/>
          <w:lang w:eastAsia="en-GB"/>
        </w:rPr>
        <w:tab/>
      </w:r>
      <w:r>
        <w:t>Development of 3GPP</w:t>
      </w:r>
      <w:r>
        <w:tab/>
      </w:r>
      <w:r>
        <w:fldChar w:fldCharType="begin"/>
      </w:r>
      <w:r>
        <w:instrText xml:space="preserve"> PAGEREF _Toc46571478 \h </w:instrText>
      </w:r>
      <w:r>
        <w:fldChar w:fldCharType="separate"/>
      </w:r>
      <w:r>
        <w:t>6</w:t>
      </w:r>
      <w:r>
        <w:fldChar w:fldCharType="end"/>
      </w:r>
    </w:p>
    <w:p w14:paraId="7A83EBE7" w14:textId="18C6C01F" w:rsidR="00F92765" w:rsidRDefault="00F92765">
      <w:pPr>
        <w:pStyle w:val="TOC2"/>
        <w:rPr>
          <w:rFonts w:eastAsiaTheme="minorEastAsia"/>
          <w:color w:val="auto"/>
          <w:lang w:eastAsia="en-GB"/>
        </w:rPr>
      </w:pPr>
      <w:r>
        <w:t>6.1</w:t>
      </w:r>
      <w:r>
        <w:rPr>
          <w:rFonts w:eastAsiaTheme="minorEastAsia"/>
          <w:color w:val="auto"/>
          <w:lang w:eastAsia="en-GB"/>
        </w:rPr>
        <w:tab/>
      </w:r>
      <w:r>
        <w:t>Generations of Mobile Systems</w:t>
      </w:r>
      <w:r>
        <w:tab/>
      </w:r>
      <w:r>
        <w:fldChar w:fldCharType="begin"/>
      </w:r>
      <w:r>
        <w:instrText xml:space="preserve"> PAGEREF _Toc46571479 \h </w:instrText>
      </w:r>
      <w:r>
        <w:fldChar w:fldCharType="separate"/>
      </w:r>
      <w:r>
        <w:t>7</w:t>
      </w:r>
      <w:r>
        <w:fldChar w:fldCharType="end"/>
      </w:r>
    </w:p>
    <w:p w14:paraId="31FDE6CB" w14:textId="4F00A08C" w:rsidR="00F92765" w:rsidRDefault="00F92765">
      <w:pPr>
        <w:pStyle w:val="TOC1"/>
        <w:rPr>
          <w:rFonts w:eastAsiaTheme="minorEastAsia"/>
          <w:b w:val="0"/>
          <w:color w:val="auto"/>
          <w:lang w:eastAsia="en-GB"/>
        </w:rPr>
      </w:pPr>
      <w:r>
        <w:t>7</w:t>
      </w:r>
      <w:r>
        <w:rPr>
          <w:rFonts w:eastAsiaTheme="minorEastAsia"/>
          <w:b w:val="0"/>
          <w:color w:val="auto"/>
          <w:lang w:eastAsia="en-GB"/>
        </w:rPr>
        <w:tab/>
      </w:r>
      <w:r>
        <w:t>Definitions</w:t>
      </w:r>
      <w:r>
        <w:tab/>
      </w:r>
      <w:r>
        <w:fldChar w:fldCharType="begin"/>
      </w:r>
      <w:r>
        <w:instrText xml:space="preserve"> PAGEREF _Toc46571480 \h </w:instrText>
      </w:r>
      <w:r>
        <w:fldChar w:fldCharType="separate"/>
      </w:r>
      <w:r>
        <w:t>8</w:t>
      </w:r>
      <w:r>
        <w:fldChar w:fldCharType="end"/>
      </w:r>
    </w:p>
    <w:p w14:paraId="748BC68B" w14:textId="772E80A9" w:rsidR="00F92765" w:rsidRDefault="00F92765">
      <w:pPr>
        <w:pStyle w:val="TOC1"/>
        <w:rPr>
          <w:rFonts w:eastAsiaTheme="minorEastAsia"/>
          <w:b w:val="0"/>
          <w:color w:val="auto"/>
          <w:lang w:eastAsia="en-GB"/>
        </w:rPr>
      </w:pPr>
      <w:r>
        <w:t>8</w:t>
      </w:r>
      <w:r>
        <w:rPr>
          <w:rFonts w:eastAsiaTheme="minorEastAsia"/>
          <w:b w:val="0"/>
          <w:color w:val="auto"/>
          <w:lang w:eastAsia="en-GB"/>
        </w:rPr>
        <w:tab/>
      </w:r>
      <w:r>
        <w:t>Acronyms</w:t>
      </w:r>
      <w:r>
        <w:tab/>
      </w:r>
      <w:r>
        <w:fldChar w:fldCharType="begin"/>
      </w:r>
      <w:r>
        <w:instrText xml:space="preserve"> PAGEREF _Toc46571481 \h </w:instrText>
      </w:r>
      <w:r>
        <w:fldChar w:fldCharType="separate"/>
      </w:r>
      <w:r>
        <w:t>8</w:t>
      </w:r>
      <w:r>
        <w:fldChar w:fldCharType="end"/>
      </w:r>
    </w:p>
    <w:p w14:paraId="314CC9AB" w14:textId="04DDAD34" w:rsidR="00F92765" w:rsidRDefault="00F92765">
      <w:pPr>
        <w:pStyle w:val="TOC1"/>
        <w:rPr>
          <w:rFonts w:eastAsiaTheme="minorEastAsia"/>
          <w:b w:val="0"/>
          <w:color w:val="auto"/>
          <w:lang w:eastAsia="en-GB"/>
        </w:rPr>
      </w:pPr>
      <w:r>
        <w:t>9</w:t>
      </w:r>
      <w:r>
        <w:rPr>
          <w:rFonts w:eastAsiaTheme="minorEastAsia"/>
          <w:b w:val="0"/>
          <w:color w:val="auto"/>
          <w:lang w:eastAsia="en-GB"/>
        </w:rPr>
        <w:tab/>
      </w:r>
      <w:r>
        <w:t>References</w:t>
      </w:r>
      <w:r>
        <w:tab/>
      </w:r>
      <w:r>
        <w:fldChar w:fldCharType="begin"/>
      </w:r>
      <w:r>
        <w:instrText xml:space="preserve"> PAGEREF _Toc46571482 \h </w:instrText>
      </w:r>
      <w:r>
        <w:fldChar w:fldCharType="separate"/>
      </w:r>
      <w:r>
        <w:t>8</w:t>
      </w:r>
      <w:r>
        <w:fldChar w:fldCharType="end"/>
      </w:r>
    </w:p>
    <w:p w14:paraId="226FEBB5" w14:textId="69E172AB"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6A1F2E79" w14:textId="3FAD8697" w:rsidR="00161325" w:rsidRPr="00C91630" w:rsidRDefault="00923B4D" w:rsidP="00BA5754">
      <w:r>
        <w:fldChar w:fldCharType="begin"/>
      </w:r>
      <w:r>
        <w:instrText xml:space="preserve"> TOC \t "Table caption" \c </w:instrText>
      </w:r>
      <w:r>
        <w:fldChar w:fldCharType="separate"/>
      </w:r>
      <w:r w:rsidR="000379F6">
        <w:rPr>
          <w:b/>
          <w:bCs/>
          <w:noProof/>
          <w:lang w:val="en-US"/>
        </w:rPr>
        <w:t>No table of figures entries found.</w:t>
      </w:r>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7"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8" w:name="_Toc46571473"/>
      <w:r>
        <w:lastRenderedPageBreak/>
        <w:t>Introduction</w:t>
      </w:r>
      <w:bookmarkEnd w:id="8"/>
    </w:p>
    <w:p w14:paraId="4D73C10A" w14:textId="77777777" w:rsidR="004944C8" w:rsidRDefault="004944C8" w:rsidP="004944C8">
      <w:pPr>
        <w:pStyle w:val="Heading1separatationline"/>
      </w:pPr>
    </w:p>
    <w:p w14:paraId="762E45C4" w14:textId="66DBFEAA" w:rsidR="00EB07A5" w:rsidRDefault="00EB07A5" w:rsidP="00EB07A5">
      <w:pPr>
        <w:pStyle w:val="BodyText"/>
      </w:pPr>
      <w:r>
        <w:t xml:space="preserve">The 3rd Generation Partnership Project (3GPP) unites seven telecommunications standard development organizations (ARIB, ATIS, CCSA, ETSI, TSDSI, TTA, </w:t>
      </w:r>
      <w:commentRangeStart w:id="9"/>
      <w:r>
        <w:t>TTC</w:t>
      </w:r>
      <w:commentRangeEnd w:id="9"/>
      <w:r w:rsidR="005A1F68">
        <w:rPr>
          <w:rStyle w:val="CommentReference"/>
        </w:rPr>
        <w:commentReference w:id="9"/>
      </w:r>
      <w:r>
        <w:t>), known as </w:t>
      </w:r>
      <w:hyperlink r:id="rId28" w:history="1">
        <w:r w:rsidRPr="00EB07A5">
          <w:t>“Organizational Partners”</w:t>
        </w:r>
      </w:hyperlink>
      <w:r>
        <w:t> and provides their members with a stable environment to produce the Reports and Specifications that define 3GPP technologies.</w:t>
      </w:r>
    </w:p>
    <w:p w14:paraId="683766BD" w14:textId="46CD97B0" w:rsidR="00EB07A5" w:rsidRDefault="00EB07A5" w:rsidP="00EB07A5">
      <w:pPr>
        <w:pStyle w:val="BodyText"/>
      </w:pPr>
      <w:r>
        <w:t xml:space="preserve">The project covers </w:t>
      </w:r>
      <w:del w:id="10" w:author="Author">
        <w:r w:rsidDel="005A1F68">
          <w:delText xml:space="preserve">cellular </w:delText>
        </w:r>
      </w:del>
      <w:ins w:id="11" w:author="Author">
        <w:r w:rsidR="005A1F68">
          <w:t xml:space="preserve">mobile </w:t>
        </w:r>
      </w:ins>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hyperlink r:id="rId29" w:history="1">
        <w:r w:rsidRPr="00EB07A5">
          <w:t>Technical Specification Groups</w:t>
        </w:r>
      </w:hyperlink>
      <w:r>
        <w:t xml:space="preserve"> (TSG) in 3GPP</w:t>
      </w:r>
      <w:r w:rsidR="00AF76C0">
        <w:t xml:space="preserve"> with a number of working groups.  </w:t>
      </w:r>
    </w:p>
    <w:p w14:paraId="345D057C" w14:textId="77777777" w:rsidR="00EB07A5" w:rsidRDefault="00EB07A5" w:rsidP="00EB07A5">
      <w:pPr>
        <w:pStyle w:val="BodyText"/>
        <w:numPr>
          <w:ilvl w:val="0"/>
          <w:numId w:val="42"/>
        </w:numPr>
      </w:pPr>
      <w:r>
        <w:t>Radio Access Networks (</w:t>
      </w:r>
      <w:hyperlink r:id="rId30"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31" w:history="1">
        <w:r w:rsidRPr="00EB07A5">
          <w:t>SA</w:t>
        </w:r>
      </w:hyperlink>
      <w:r>
        <w:t xml:space="preserve">), </w:t>
      </w:r>
    </w:p>
    <w:p w14:paraId="24379E2F" w14:textId="111C391F" w:rsidR="00EB07A5" w:rsidRDefault="009C5BAE" w:rsidP="00EB07A5">
      <w:pPr>
        <w:pStyle w:val="BodyText"/>
        <w:numPr>
          <w:ilvl w:val="0"/>
          <w:numId w:val="42"/>
        </w:numPr>
      </w:pPr>
      <w:r>
        <w:rPr>
          <w:noProof/>
          <w:lang w:val="en-US"/>
        </w:rPr>
        <mc:AlternateContent>
          <mc:Choice Requires="wps">
            <w:drawing>
              <wp:anchor distT="0" distB="0" distL="114300" distR="114300" simplePos="0" relativeHeight="251660288" behindDoc="0" locked="0" layoutInCell="1" allowOverlap="1" wp14:anchorId="3070F21F" wp14:editId="473E87F3">
                <wp:simplePos x="0" y="0"/>
                <wp:positionH relativeFrom="column">
                  <wp:posOffset>85453</wp:posOffset>
                </wp:positionH>
                <wp:positionV relativeFrom="paragraph">
                  <wp:posOffset>4051572</wp:posOffset>
                </wp:positionV>
                <wp:extent cx="5611495" cy="635"/>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5611495" cy="635"/>
                        </a:xfrm>
                        <a:prstGeom prst="rect">
                          <a:avLst/>
                        </a:prstGeom>
                        <a:solidFill>
                          <a:prstClr val="white"/>
                        </a:solidFill>
                        <a:ln>
                          <a:noFill/>
                        </a:ln>
                      </wps:spPr>
                      <wps:txbx>
                        <w:txbxContent>
                          <w:p w14:paraId="3750C1CF" w14:textId="7C24B526" w:rsidR="00F93E14" w:rsidRPr="001A6A03" w:rsidRDefault="00F93E14" w:rsidP="00497FDA">
                            <w:pPr>
                              <w:pStyle w:val="Caption"/>
                            </w:pPr>
                            <w:r>
                              <w:t xml:space="preserve">Figure </w:t>
                            </w:r>
                            <w:r>
                              <w:fldChar w:fldCharType="begin"/>
                            </w:r>
                            <w:r>
                              <w:instrText xml:space="preserve"> SEQ Figure \* ARABIC </w:instrText>
                            </w:r>
                            <w:r>
                              <w:fldChar w:fldCharType="separate"/>
                            </w:r>
                            <w:r>
                              <w:rPr>
                                <w:noProof/>
                              </w:rPr>
                              <w:t>1</w:t>
                            </w:r>
                            <w:r>
                              <w:fldChar w:fldCharType="end"/>
                            </w:r>
                            <w:r>
                              <w:t>- 3GPP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w:pict>
              <v:shapetype w14:anchorId="3070F21F" id="_x0000_t202" coordsize="21600,21600" o:spt="202" path="m,l,21600r21600,l21600,xe">
                <v:stroke joinstyle="miter"/>
                <v:path gradientshapeok="t" o:connecttype="rect"/>
              </v:shapetype>
              <v:shape id="Text Box 8" o:spid="_x0000_s1026" type="#_x0000_t202" style="position:absolute;left:0;text-align:left;margin-left:6.75pt;margin-top:319pt;width:441.8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" stroked="f">
                <v:textbox style="mso-fit-shape-to-text:t" inset="0,0,0,0">
                  <w:txbxContent>
                    <w:p w14:paraId="3750C1CF" w14:textId="7C24B526" w:rsidR="00F93E14" w:rsidRPr="001A6A03" w:rsidRDefault="00F93E14" w:rsidP="00497FDA">
                      <w:pPr>
                        <w:pStyle w:val="Caption"/>
                      </w:pPr>
                      <w:r>
                        <w:t xml:space="preserve">Figure </w:t>
                      </w:r>
                      <w:r>
                        <w:fldChar w:fldCharType="begin"/>
                      </w:r>
                      <w:r>
                        <w:instrText xml:space="preserve"> SEQ Figure \* ARABIC </w:instrText>
                      </w:r>
                      <w:r>
                        <w:fldChar w:fldCharType="separate"/>
                      </w:r>
                      <w:r>
                        <w:rPr>
                          <w:noProof/>
                        </w:rPr>
                        <w:t>1</w:t>
                      </w:r>
                      <w:r>
                        <w:fldChar w:fldCharType="end"/>
                      </w:r>
                      <w:r>
                        <w:t>- 3GPP structure</w:t>
                      </w:r>
                    </w:p>
                  </w:txbxContent>
                </v:textbox>
                <w10:wrap type="topAndBottom"/>
              </v:shape>
            </w:pict>
          </mc:Fallback>
        </mc:AlternateContent>
      </w:r>
      <w:r w:rsidRPr="00EB07A5">
        <w:rPr>
          <w:noProof/>
          <w:lang w:val="en-US"/>
        </w:rPr>
        <w:drawing>
          <wp:anchor distT="0" distB="0" distL="114300" distR="114300" simplePos="0" relativeHeight="251658240" behindDoc="0" locked="0" layoutInCell="1" allowOverlap="1" wp14:anchorId="580FEE1A" wp14:editId="7ED868B3">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9"/>
                    </pic:cNvPr>
                    <pic:cNvPicPr>
                      <a:picLocks noChangeAspect="1" noChangeArrowheads="1"/>
                    </pic:cNvPicPr>
                  </pic:nvPicPr>
                  <pic:blipFill>
                    <a:blip r:embed="rId3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commentRangeStart w:id="12"/>
      <w:r w:rsidR="00FA312E">
        <w:fldChar w:fldCharType="begin"/>
      </w:r>
      <w:r w:rsidR="00FA312E">
        <w:instrText xml:space="preserve"> HYPERLINK "https://www.3gpp.org/rubrique34" </w:instrText>
      </w:r>
      <w:r w:rsidR="00FA312E">
        <w:fldChar w:fldCharType="separate"/>
      </w:r>
      <w:r w:rsidR="00EB07A5" w:rsidRPr="00EB07A5">
        <w:t>CT</w:t>
      </w:r>
      <w:r w:rsidR="00FA312E">
        <w:fldChar w:fldCharType="end"/>
      </w:r>
      <w:commentRangeEnd w:id="12"/>
      <w:r w:rsidR="005A1F68">
        <w:rPr>
          <w:rStyle w:val="CommentReference"/>
        </w:rPr>
        <w:commentReference w:id="12"/>
      </w:r>
      <w:r w:rsidR="00EB07A5">
        <w:t>) </w:t>
      </w:r>
    </w:p>
    <w:p w14:paraId="2A17218C" w14:textId="77777777" w:rsidR="005A1F68" w:rsidRDefault="005A1F68">
      <w:pPr>
        <w:pStyle w:val="BodyText"/>
        <w:rPr>
          <w:moveTo w:id="13" w:author="Author"/>
        </w:rPr>
        <w:pPrChange w:id="14" w:author="Author">
          <w:pPr>
            <w:pStyle w:val="BodyText"/>
            <w:numPr>
              <w:numId w:val="42"/>
            </w:numPr>
            <w:ind w:left="720" w:hanging="360"/>
          </w:pPr>
        </w:pPrChange>
      </w:pPr>
      <w:moveToRangeStart w:id="15" w:author="Author" w:name="move47437292"/>
      <w:moveTo w:id="16" w:author="Autho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moveTo>
    </w:p>
    <w:moveToRangeEnd w:id="15"/>
    <w:p w14:paraId="4C80FF2E" w14:textId="54343BD3" w:rsidR="00AF76C0" w:rsidDel="005A1F68" w:rsidRDefault="00EB07A5" w:rsidP="00EB07A5">
      <w:pPr>
        <w:pStyle w:val="BodyText"/>
        <w:rPr>
          <w:del w:id="17" w:author="Author"/>
        </w:rPr>
      </w:pPr>
      <w:del w:id="18" w:author="Author">
        <w:r w:rsidDel="005A1F68">
          <w:delText xml:space="preserve">3GPP networks </w:delText>
        </w:r>
        <w:r w:rsidR="00AF76C0" w:rsidDel="005A1F68">
          <w:delText xml:space="preserve">have existed and been implemented on a global basis for many years.  </w:delText>
        </w:r>
      </w:del>
    </w:p>
    <w:p w14:paraId="04BC2B73" w14:textId="6B151662" w:rsidR="00EB07A5" w:rsidRDefault="00AF76C0" w:rsidP="00EB07A5">
      <w:pPr>
        <w:pStyle w:val="BodyText"/>
      </w:pPr>
      <w:r>
        <w:t xml:space="preserve">The maritime domain is using 3GPP networks </w:t>
      </w:r>
      <w:r w:rsidR="00EB07A5">
        <w:t xml:space="preserve">for ship to shore and shore to ship communications along coastlines and within port </w:t>
      </w:r>
      <w:commentRangeStart w:id="19"/>
      <w:r w:rsidR="00EB07A5">
        <w:t>domains</w:t>
      </w:r>
      <w:commentRangeEnd w:id="19"/>
      <w:r w:rsidR="005A1F68">
        <w:rPr>
          <w:rStyle w:val="CommentReference"/>
        </w:rPr>
        <w:commentReference w:id="19"/>
      </w:r>
      <w:r>
        <w:t>.  3GPP networks also</w:t>
      </w:r>
      <w:r w:rsidR="00EB07A5">
        <w:t xml:space="preserve"> </w:t>
      </w:r>
      <w:r>
        <w:t>enable</w:t>
      </w:r>
      <w:r w:rsidR="00EB07A5">
        <w:t xml:space="preserve"> the interconnection of distributed shore side </w:t>
      </w:r>
      <w:r w:rsidR="00D16A42">
        <w:t xml:space="preserve">Maritime </w:t>
      </w:r>
      <w:r w:rsidR="00D16A42">
        <w:lastRenderedPageBreak/>
        <w:t xml:space="preserve">Information System (MIS) </w:t>
      </w:r>
      <w:r w:rsidR="00EB07A5">
        <w:t>services</w:t>
      </w:r>
      <w:r w:rsidR="00D16A42">
        <w:t xml:space="preserve"> such as connecting AIS base stations to the national network</w:t>
      </w:r>
      <w:r w:rsidR="00C0635D">
        <w:t>,</w:t>
      </w:r>
      <w:r>
        <w:t xml:space="preserve"> support VTS </w:t>
      </w:r>
      <w:commentRangeStart w:id="20"/>
      <w:r>
        <w:t>operations</w:t>
      </w:r>
      <w:commentRangeEnd w:id="20"/>
      <w:r w:rsidR="005A1F68">
        <w:rPr>
          <w:rStyle w:val="CommentReference"/>
        </w:rPr>
        <w:commentReference w:id="20"/>
      </w:r>
      <w:r w:rsidR="00EB07A5">
        <w:t>.</w:t>
      </w:r>
    </w:p>
    <w:p w14:paraId="596C05E5" w14:textId="13511ECC" w:rsidR="00EB07A5" w:rsidDel="005A1F68" w:rsidRDefault="00EB07A5" w:rsidP="00EB07A5">
      <w:pPr>
        <w:pStyle w:val="BodyText"/>
        <w:rPr>
          <w:moveFrom w:id="21" w:author="Author"/>
        </w:rPr>
      </w:pPr>
      <w:moveFromRangeStart w:id="22" w:author="Author" w:name="move47437292"/>
      <w:commentRangeStart w:id="23"/>
      <w:moveFrom w:id="24" w:author="Author">
        <w:r w:rsidDel="005A1F68">
          <w:t>3GPP network</w:t>
        </w:r>
        <w:r w:rsidR="00AF76C0" w:rsidDel="005A1F68">
          <w:t>s</w:t>
        </w:r>
        <w:r w:rsidDel="005A1F68">
          <w:t xml:space="preserve"> are </w:t>
        </w:r>
        <w:r w:rsidR="00597CD5" w:rsidDel="005A1F68">
          <w:t xml:space="preserve">primarily </w:t>
        </w:r>
        <w:r w:rsidDel="005A1F68">
          <w:t xml:space="preserve">public networks established </w:t>
        </w:r>
        <w:r w:rsidR="00D16A42" w:rsidDel="005A1F68">
          <w:t>b</w:t>
        </w:r>
        <w:r w:rsidDel="005A1F68">
          <w:t xml:space="preserve">y commercial companies for profit. Many mission critical services are now taking advantage of the availability of these networks </w:t>
        </w:r>
        <w:r w:rsidR="00AF76C0" w:rsidDel="005A1F68">
          <w:t xml:space="preserve">to enable </w:t>
        </w:r>
        <w:r w:rsidDel="005A1F68">
          <w:t xml:space="preserve">the rapid </w:t>
        </w:r>
        <w:r w:rsidR="00F93E14" w:rsidDel="005A1F68">
          <w:t xml:space="preserve">dissemination of alerts and dangers, as well as the </w:t>
        </w:r>
        <w:r w:rsidDel="005A1F68">
          <w:t xml:space="preserve">establishment of mission critical </w:t>
        </w:r>
        <w:r w:rsidR="00F93E14" w:rsidDel="005A1F68">
          <w:t xml:space="preserve">networks </w:t>
        </w:r>
        <w:r w:rsidDel="005A1F68">
          <w:t>such as first responder</w:t>
        </w:r>
        <w:r w:rsidR="00D16A42" w:rsidDel="005A1F68">
          <w:t xml:space="preserve"> and</w:t>
        </w:r>
        <w:r w:rsidDel="005A1F68">
          <w:t xml:space="preserve"> train control services in the </w:t>
        </w:r>
        <w:r w:rsidR="00D16A42" w:rsidDel="005A1F68">
          <w:t xml:space="preserve">network </w:t>
        </w:r>
        <w:r w:rsidDel="005A1F68">
          <w:t>coverage area.</w:t>
        </w:r>
      </w:moveFrom>
    </w:p>
    <w:p w14:paraId="0A3B384B" w14:textId="0145AD1C" w:rsidR="00A524B5" w:rsidRDefault="0030534D" w:rsidP="00EB07A5">
      <w:pPr>
        <w:pStyle w:val="Heading1"/>
      </w:pPr>
      <w:bookmarkStart w:id="25" w:name="_Toc46571474"/>
      <w:moveFromRangeEnd w:id="22"/>
      <w:r>
        <w:t>Background</w:t>
      </w:r>
      <w:bookmarkEnd w:id="25"/>
      <w:commentRangeEnd w:id="23"/>
      <w:r w:rsidR="005A1F68">
        <w:rPr>
          <w:rStyle w:val="CommentReference"/>
          <w:rFonts w:asciiTheme="minorHAnsi" w:eastAsiaTheme="minorHAnsi" w:hAnsiTheme="minorHAnsi" w:cstheme="minorBidi"/>
          <w:b w:val="0"/>
          <w:bCs w:val="0"/>
          <w:caps w:val="0"/>
          <w:color w:val="auto"/>
        </w:rPr>
        <w:commentReference w:id="23"/>
      </w:r>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17644B1" w:rsidR="00597CD5" w:rsidRDefault="00597CD5" w:rsidP="00597CD5">
      <w:pPr>
        <w:pStyle w:val="BodyText"/>
      </w:pPr>
      <w:r>
        <w:t>When considering the evolution of the 3G system towards LTE, the 3GPP community decided to use IP (Internet Protocol) as the key protocol to transport all services. It was therefore agreed that the Evolved Packet Core (EPC) would not have a circuit-switched domain but that the EPC should be an evolution of the packet-switched architecture used in GPRS/</w:t>
      </w:r>
      <w:commentRangeStart w:id="26"/>
      <w:r>
        <w:t>UMTS</w:t>
      </w:r>
      <w:commentRangeEnd w:id="26"/>
      <w:r w:rsidR="005A1F68">
        <w:rPr>
          <w:rStyle w:val="CommentReference"/>
        </w:rPr>
        <w:commentReference w:id="26"/>
      </w:r>
      <w:r>
        <w:t>.</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60855F36" w:rsidR="00597CD5" w:rsidRDefault="00597CD5" w:rsidP="00597CD5">
      <w:pPr>
        <w:pStyle w:val="BodyText"/>
      </w:pPr>
      <w:r>
        <w:t>The 3GPP scope to includes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1A6B1C75" w:rsidR="00597CD5" w:rsidRDefault="00065419" w:rsidP="00597CD5">
      <w:pPr>
        <w:pStyle w:val="BodyText"/>
      </w:pPr>
      <w:r>
        <w:t xml:space="preserve">The increasing bandwidth, reducing latency, reducing cost and increasing global coverage along coastlines and in ports </w:t>
      </w:r>
      <w:ins w:id="27" w:author="Author">
        <w:r w:rsidR="005A1F68">
          <w:t xml:space="preserve">may </w:t>
        </w:r>
      </w:ins>
      <w:r>
        <w:t>provide</w:t>
      </w:r>
      <w:del w:id="28" w:author="Author">
        <w:r w:rsidDel="005A1F68">
          <w:delText>s</w:delText>
        </w:r>
      </w:del>
      <w:r>
        <w:t xml:space="preserve"> </w:t>
      </w:r>
      <w:proofErr w:type="spellStart"/>
      <w:r w:rsidR="00F93E14">
        <w:t>AtoN</w:t>
      </w:r>
      <w:proofErr w:type="spellEnd"/>
      <w:r w:rsidR="00F93E14">
        <w:t xml:space="preserve"> authorities with a</w:t>
      </w:r>
      <w:r>
        <w:t xml:space="preserve"> platform on which to deliver a range of services using infrastructure that has the goal of being both backward and forward </w:t>
      </w:r>
      <w:commentRangeStart w:id="29"/>
      <w:r>
        <w:t>compatible</w:t>
      </w:r>
      <w:commentRangeEnd w:id="29"/>
      <w:r w:rsidR="005A1F68">
        <w:rPr>
          <w:rStyle w:val="CommentReference"/>
        </w:rPr>
        <w:commentReference w:id="29"/>
      </w:r>
      <w:r>
        <w:t>. The bandwidth, latency and coverage of 3GPP networks have enabled some maritime authorities such as South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30" w:name="_Toc46571475"/>
      <w:r w:rsidRPr="00065419">
        <w:t>Aims and Objectives</w:t>
      </w:r>
      <w:bookmarkEnd w:id="30"/>
    </w:p>
    <w:p w14:paraId="1470D807" w14:textId="77777777" w:rsidR="007E30DF" w:rsidRPr="009858BC" w:rsidRDefault="007E30DF" w:rsidP="001349DB">
      <w:pPr>
        <w:pStyle w:val="Heading1separatationline"/>
      </w:pPr>
    </w:p>
    <w:p w14:paraId="481C389E" w14:textId="6CAF9A5E"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del w:id="31" w:author="Author">
        <w:r w:rsidR="00F93E14" w:rsidDel="005A1F68">
          <w:delText xml:space="preserve"> </w:delText>
        </w:r>
      </w:del>
      <w:r w:rsidR="00F93E14">
        <w:t xml:space="preserve">currently in the process of, </w:t>
      </w:r>
      <w:r w:rsidR="00065419">
        <w:t>integrating 3GPP networks to deliver services to both shore and ship sides</w:t>
      </w:r>
      <w:r>
        <w:t xml:space="preserve">.  </w:t>
      </w:r>
    </w:p>
    <w:p w14:paraId="34EE6AF4" w14:textId="6645732D" w:rsidR="007E30DF" w:rsidRPr="00205D9B" w:rsidRDefault="006C251E" w:rsidP="00DE2814">
      <w:pPr>
        <w:pStyle w:val="Heading1"/>
      </w:pPr>
      <w:bookmarkStart w:id="32" w:name="_Toc46571476"/>
      <w:r>
        <w:t xml:space="preserve">Overview of </w:t>
      </w:r>
      <w:r w:rsidR="00065419">
        <w:t>3gpp in the maritime domain</w:t>
      </w:r>
      <w:bookmarkEnd w:id="32"/>
    </w:p>
    <w:p w14:paraId="3989E284" w14:textId="77777777" w:rsidR="007E30DF" w:rsidRPr="009858BC" w:rsidRDefault="007E30DF" w:rsidP="001349DB">
      <w:pPr>
        <w:pStyle w:val="Heading2separationline"/>
      </w:pPr>
    </w:p>
    <w:p w14:paraId="66DAC859" w14:textId="0E3DCF5A" w:rsidR="005A1F68" w:rsidRDefault="007E3859">
      <w:pPr>
        <w:autoSpaceDE w:val="0"/>
        <w:autoSpaceDN w:val="0"/>
        <w:adjustRightInd w:val="0"/>
        <w:spacing w:line="240" w:lineRule="auto"/>
        <w:rPr>
          <w:ins w:id="33" w:author="Author"/>
        </w:rPr>
        <w:pPrChange w:id="34" w:author="Author">
          <w:pPr>
            <w:pStyle w:val="BodyText"/>
          </w:pPr>
        </w:pPrChange>
      </w:pPr>
      <w:r w:rsidRPr="005A1F68">
        <w:rPr>
          <w:sz w:val="22"/>
        </w:rPr>
        <w:t xml:space="preserve">IMO's </w:t>
      </w:r>
      <w:r w:rsidR="00FA312E" w:rsidRPr="005A1F68">
        <w:rPr>
          <w:sz w:val="22"/>
          <w:rPrChange w:id="35" w:author="Author">
            <w:rPr/>
          </w:rPrChange>
        </w:rPr>
        <w:fldChar w:fldCharType="begin"/>
      </w:r>
      <w:r w:rsidR="00FA312E" w:rsidRPr="005A1F68">
        <w:rPr>
          <w:sz w:val="22"/>
        </w:rPr>
        <w:instrText xml:space="preserve"> HYPERLINK "http://www.imo.org/en/About/strategy/Pages/default.aspx" </w:instrText>
      </w:r>
      <w:r w:rsidR="00FA312E" w:rsidRPr="005A1F68">
        <w:rPr>
          <w:sz w:val="22"/>
          <w:rPrChange w:id="36" w:author="Author">
            <w:rPr/>
          </w:rPrChange>
        </w:rPr>
        <w:fldChar w:fldCharType="separate"/>
      </w:r>
      <w:r w:rsidRPr="005A1F68">
        <w:rPr>
          <w:sz w:val="22"/>
        </w:rPr>
        <w:t>Strategic Plan</w:t>
      </w:r>
      <w:r w:rsidR="00FA312E" w:rsidRPr="005A1F68">
        <w:rPr>
          <w:sz w:val="22"/>
          <w:rPrChange w:id="37" w:author="Author">
            <w:rPr/>
          </w:rPrChange>
        </w:rPr>
        <w:fldChar w:fldCharType="end"/>
      </w:r>
      <w:r w:rsidRPr="005A1F68">
        <w:rPr>
          <w:sz w:val="22"/>
        </w:rPr>
        <w:t xml:space="preserve"> (2018-2023) has a key Strategic Direction to "Integrate new and advancing technologies in the regulatory framework"</w:t>
      </w:r>
      <w:ins w:id="38" w:author="Author">
        <w:r w:rsidR="005A1F68">
          <w:rPr>
            <w:sz w:val="22"/>
          </w:rPr>
          <w:t xml:space="preserve">, and, a </w:t>
        </w:r>
      </w:ins>
      <w:del w:id="39" w:author="Author">
        <w:r w:rsidRPr="005A1F68" w:rsidDel="005A1F68">
          <w:rPr>
            <w:sz w:val="22"/>
          </w:rPr>
          <w:delText>.</w:delText>
        </w:r>
      </w:del>
      <w:ins w:id="40" w:author="Author">
        <w:r w:rsidR="005A1F68" w:rsidRPr="005A1F68">
          <w:rPr>
            <w:sz w:val="22"/>
            <w:rPrChange w:id="41" w:author="Author">
              <w:rPr>
                <w:rFonts w:ascii="Arial" w:hAnsi="Arial" w:cs="Arial"/>
                <w:lang w:val="en-US"/>
              </w:rPr>
            </w:rPrChange>
          </w:rPr>
          <w:t>task</w:t>
        </w:r>
        <w:r w:rsidR="005A1F68">
          <w:rPr>
            <w:sz w:val="22"/>
          </w:rPr>
          <w:t xml:space="preserve"> to</w:t>
        </w:r>
        <w:r w:rsidR="005A1F68" w:rsidRPr="005A1F68">
          <w:rPr>
            <w:sz w:val="22"/>
            <w:rPrChange w:id="42" w:author="Author">
              <w:rPr>
                <w:rFonts w:ascii="Arial" w:hAnsi="Arial" w:cs="Arial"/>
                <w:lang w:val="en-US"/>
              </w:rPr>
            </w:rPrChange>
          </w:rPr>
          <w:t xml:space="preserve"> look into “available communications systems…and how they can be used, based on range,</w:t>
        </w:r>
        <w:r w:rsidR="005A1F68">
          <w:rPr>
            <w:sz w:val="22"/>
          </w:rPr>
          <w:t xml:space="preserve"> </w:t>
        </w:r>
        <w:r w:rsidR="005A1F68" w:rsidRPr="005A1F68">
          <w:rPr>
            <w:sz w:val="22"/>
            <w:rPrChange w:id="43" w:author="Author">
              <w:rPr>
                <w:rFonts w:ascii="Arial" w:hAnsi="Arial" w:cs="Arial"/>
                <w:lang w:val="en-US"/>
              </w:rPr>
            </w:rPrChange>
          </w:rPr>
          <w:t>bandwidth, etc. and what systems are currently being developed and will be in use when e-navigation is</w:t>
        </w:r>
        <w:r w:rsidR="005A1F68">
          <w:rPr>
            <w:sz w:val="22"/>
          </w:rPr>
          <w:t xml:space="preserve"> </w:t>
        </w:r>
        <w:r w:rsidR="005A1F68" w:rsidRPr="005A1F68">
          <w:rPr>
            <w:sz w:val="22"/>
            <w:rPrChange w:id="44" w:author="Author">
              <w:rPr>
                <w:rFonts w:ascii="Arial" w:hAnsi="Arial" w:cs="Arial"/>
                <w:lang w:val="en-US"/>
              </w:rPr>
            </w:rPrChange>
          </w:rPr>
          <w:t>live is fully implemented…[and] should look into short-range systems such as</w:t>
        </w:r>
        <w:r w:rsidR="005A1F68">
          <w:rPr>
            <w:sz w:val="22"/>
          </w:rPr>
          <w:t xml:space="preserve"> </w:t>
        </w:r>
        <w:r w:rsidR="005A1F68" w:rsidRPr="005A1F68">
          <w:rPr>
            <w:sz w:val="22"/>
            <w:rPrChange w:id="45" w:author="Author">
              <w:rPr>
                <w:rFonts w:ascii="Arial" w:hAnsi="Arial" w:cs="Arial"/>
                <w:lang w:val="en-US"/>
              </w:rPr>
            </w:rPrChange>
          </w:rPr>
          <w:t>VHF, 4G and 5G</w:t>
        </w:r>
        <w:r w:rsidR="005A1F68">
          <w:rPr>
            <w:sz w:val="22"/>
          </w:rPr>
          <w:t xml:space="preserve"> (IMO SIP Task S4.1.4)</w:t>
        </w:r>
        <w:r w:rsidR="005A1F68" w:rsidRPr="005A1F68">
          <w:rPr>
            <w:sz w:val="22"/>
            <w:rPrChange w:id="46" w:author="Author">
              <w:rPr>
                <w:rFonts w:ascii="Arial" w:hAnsi="Arial" w:cs="Arial"/>
                <w:lang w:val="en-US"/>
              </w:rPr>
            </w:rPrChange>
          </w:rPr>
          <w:t xml:space="preserve">. </w:t>
        </w:r>
      </w:ins>
    </w:p>
    <w:p w14:paraId="059021F4" w14:textId="77777777" w:rsidR="005A1F68" w:rsidRDefault="005A1F68">
      <w:pPr>
        <w:autoSpaceDE w:val="0"/>
        <w:autoSpaceDN w:val="0"/>
        <w:adjustRightInd w:val="0"/>
        <w:spacing w:line="240" w:lineRule="auto"/>
        <w:rPr>
          <w:ins w:id="47" w:author="Author"/>
        </w:rPr>
        <w:pPrChange w:id="48" w:author="Author">
          <w:pPr>
            <w:pStyle w:val="BodyText"/>
          </w:pPr>
        </w:pPrChange>
      </w:pPr>
    </w:p>
    <w:p w14:paraId="52C5B3CB" w14:textId="2E4AC5B9" w:rsidR="009C6CA5" w:rsidRPr="005A1F68" w:rsidRDefault="009C6CA5">
      <w:pPr>
        <w:autoSpaceDE w:val="0"/>
        <w:autoSpaceDN w:val="0"/>
        <w:adjustRightInd w:val="0"/>
        <w:spacing w:line="240" w:lineRule="auto"/>
        <w:pPrChange w:id="49" w:author="Author">
          <w:pPr>
            <w:pStyle w:val="BodyText"/>
          </w:pPr>
        </w:pPrChange>
      </w:pPr>
      <w:del w:id="50" w:author="Author">
        <w:r w:rsidRPr="005A1F68" w:rsidDel="005A1F68">
          <w:rPr>
            <w:sz w:val="22"/>
          </w:rPr>
          <w:delText xml:space="preserve"> </w:delText>
        </w:r>
      </w:del>
      <w:r w:rsidR="007E3859" w:rsidRPr="005A1F68">
        <w:rPr>
          <w:sz w:val="22"/>
        </w:rPr>
        <w:t>This involves</w:t>
      </w:r>
      <w:r w:rsidRPr="005A1F68">
        <w:rPr>
          <w:sz w:val="22"/>
        </w:rPr>
        <w:t>:</w:t>
      </w:r>
      <w:r w:rsidR="007E3859"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3F81F72E" w:rsidR="00065419" w:rsidRDefault="009858BC" w:rsidP="00065419">
      <w:pPr>
        <w:pStyle w:val="Bullet1"/>
        <w:numPr>
          <w:ilvl w:val="0"/>
          <w:numId w:val="0"/>
        </w:numPr>
        <w:ind w:left="425" w:hanging="425"/>
      </w:pPr>
      <w:r>
        <w:lastRenderedPageBreak/>
        <w:t xml:space="preserve">The primary benefits of the 3GPP environments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60D23441"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(South Korea)</w:t>
      </w:r>
      <w:r>
        <w:t>)</w:t>
      </w:r>
    </w:p>
    <w:p w14:paraId="628E0A50" w14:textId="77777777" w:rsidR="00F45239" w:rsidRDefault="009858BC" w:rsidP="00F45239">
      <w:pPr>
        <w:pStyle w:val="Bullet1"/>
        <w:numPr>
          <w:ilvl w:val="0"/>
          <w:numId w:val="43"/>
        </w:numPr>
      </w:pPr>
      <w:r>
        <w:t>Low cost (industrial LTE modems are available for less than $500)</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0D75C325" w:rsidR="00DE7030" w:rsidRDefault="00DE7030" w:rsidP="00F45239">
      <w:pPr>
        <w:pStyle w:val="Bullet1"/>
        <w:numPr>
          <w:ilvl w:val="0"/>
          <w:numId w:val="43"/>
        </w:numPr>
      </w:pPr>
      <w:r>
        <w:t xml:space="preserve">Easily interfaced to existing and new </w:t>
      </w:r>
      <w:commentRangeStart w:id="51"/>
      <w:r>
        <w:t>systems</w:t>
      </w:r>
      <w:commentRangeEnd w:id="51"/>
      <w:r w:rsidR="005A1F68">
        <w:rPr>
          <w:rStyle w:val="CommentReference"/>
          <w:color w:val="auto"/>
        </w:rPr>
        <w:commentReference w:id="51"/>
      </w:r>
      <w:r>
        <w:t xml:space="preserve">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7ADE29BD" w:rsidR="00791EBC" w:rsidRDefault="00E61DB8" w:rsidP="006C251E">
      <w:pPr>
        <w:pStyle w:val="Heading1"/>
      </w:pPr>
      <w:bookmarkStart w:id="52" w:name="_Toc46571477"/>
      <w:r>
        <w:t>3GPP</w:t>
      </w:r>
      <w:r w:rsidR="006C251E">
        <w:t xml:space="preserve"> and Maritime Services</w:t>
      </w:r>
      <w:bookmarkEnd w:id="52"/>
    </w:p>
    <w:p w14:paraId="7F688598" w14:textId="583E696F" w:rsidR="006C251E" w:rsidRDefault="006C251E" w:rsidP="006C251E">
      <w:pPr>
        <w:pStyle w:val="Heading2separationline"/>
      </w:pPr>
    </w:p>
    <w:p w14:paraId="7D30DCF0" w14:textId="7B8D6BA5" w:rsidR="00E61DB8" w:rsidRDefault="00E61DB8" w:rsidP="006C251E">
      <w:pPr>
        <w:pStyle w:val="BodyText"/>
      </w:pPr>
      <w:r>
        <w:t xml:space="preserve">The 3GPP services, primarily LTE and 5G, </w:t>
      </w:r>
      <w:r w:rsidR="00F93E14">
        <w:t>provide</w:t>
      </w:r>
      <w:r>
        <w:t xml:space="preserve"> high bandwidth, low latency, radio based, Wide Area Network (WAN) that offers the ability to connect ship and shore and distributed shore side systems.</w:t>
      </w:r>
    </w:p>
    <w:p w14:paraId="4A62A928" w14:textId="7B679D1D" w:rsidR="00E61DB8" w:rsidRDefault="00E61DB8" w:rsidP="006C251E">
      <w:pPr>
        <w:pStyle w:val="BodyText"/>
      </w:pPr>
      <w:r>
        <w:t xml:space="preserve"> </w:t>
      </w:r>
      <w:r w:rsidR="00F93E14">
        <w:t xml:space="preserve">It is important </w:t>
      </w:r>
      <w:r>
        <w:t xml:space="preserve">to be aware </w:t>
      </w:r>
      <w:r w:rsidR="00017391">
        <w:t>o</w:t>
      </w:r>
      <w:r>
        <w:t xml:space="preserve">f the following when evaluating </w:t>
      </w:r>
      <w:r w:rsidR="006E1079">
        <w:t xml:space="preserve">3GPP </w:t>
      </w:r>
      <w:r>
        <w:t>use cases:</w:t>
      </w:r>
    </w:p>
    <w:p w14:paraId="1DC12605" w14:textId="7DA0F8EA" w:rsidR="00E61DB8" w:rsidRDefault="00E61DB8" w:rsidP="00017391">
      <w:pPr>
        <w:pStyle w:val="BodyText"/>
        <w:numPr>
          <w:ilvl w:val="0"/>
          <w:numId w:val="48"/>
        </w:numPr>
      </w:pPr>
      <w:r>
        <w:t xml:space="preserve">Most </w:t>
      </w:r>
      <w:r w:rsidR="0046369E">
        <w:t xml:space="preserve">3GPP </w:t>
      </w:r>
      <w:r>
        <w:t xml:space="preserve">networks are commercially </w:t>
      </w:r>
      <w:r w:rsidR="00017391">
        <w:t>operated,</w:t>
      </w:r>
      <w:r>
        <w:t xml:space="preserve"> </w:t>
      </w:r>
      <w:r w:rsidR="00017391">
        <w:t>and the use of a commercial network normally requires that the user pays</w:t>
      </w:r>
    </w:p>
    <w:p w14:paraId="5DF08B99" w14:textId="403FD5D6" w:rsidR="00E61DB8" w:rsidRDefault="0046369E" w:rsidP="00017391">
      <w:pPr>
        <w:pStyle w:val="BodyText"/>
        <w:numPr>
          <w:ilvl w:val="0"/>
          <w:numId w:val="48"/>
        </w:numPr>
      </w:pPr>
      <w:r>
        <w:t xml:space="preserve">3GPP </w:t>
      </w:r>
      <w:r w:rsidR="00E61DB8">
        <w:t xml:space="preserve">Mission Critical Services are offered in some countries and to access these services, the maritime domain </w:t>
      </w:r>
      <w:r w:rsidR="000379F6">
        <w:t xml:space="preserve">including IALA members will </w:t>
      </w:r>
      <w:r w:rsidR="00E61DB8">
        <w:t xml:space="preserve">need to be recognised as a Mission Critical </w:t>
      </w:r>
      <w:commentRangeStart w:id="53"/>
      <w:r w:rsidR="00E61DB8">
        <w:t>Service</w:t>
      </w:r>
      <w:commentRangeEnd w:id="53"/>
      <w:r w:rsidR="005A1F68">
        <w:rPr>
          <w:rStyle w:val="CommentReference"/>
        </w:rPr>
        <w:commentReference w:id="53"/>
      </w:r>
    </w:p>
    <w:p w14:paraId="15DA3BED" w14:textId="6B9AD4B8" w:rsidR="000379F6" w:rsidRDefault="000379F6" w:rsidP="00017391">
      <w:pPr>
        <w:pStyle w:val="BodyText"/>
        <w:numPr>
          <w:ilvl w:val="0"/>
          <w:numId w:val="48"/>
        </w:numPr>
      </w:pPr>
      <w:r>
        <w:t xml:space="preserve">Access to </w:t>
      </w:r>
      <w:r w:rsidR="0046369E">
        <w:t xml:space="preserve">3GPP </w:t>
      </w:r>
      <w:r>
        <w:t xml:space="preserve">Mission Critical Services may include additional </w:t>
      </w:r>
      <w:r w:rsidR="006E1079">
        <w:t>service and</w:t>
      </w:r>
      <w:r w:rsidR="00497FDA">
        <w:t xml:space="preserve"> terminal unit </w:t>
      </w:r>
      <w:r>
        <w:t>costs</w:t>
      </w:r>
    </w:p>
    <w:p w14:paraId="1B85135F" w14:textId="18B75C36" w:rsidR="00E61DB8" w:rsidRDefault="00E61DB8" w:rsidP="00017391">
      <w:pPr>
        <w:pStyle w:val="BodyText"/>
        <w:numPr>
          <w:ilvl w:val="0"/>
          <w:numId w:val="48"/>
        </w:numPr>
      </w:pPr>
      <w:r>
        <w:t xml:space="preserve">The </w:t>
      </w:r>
      <w:r w:rsidR="00017391">
        <w:t xml:space="preserve">bandwidth of the </w:t>
      </w:r>
      <w:r w:rsidR="0046369E">
        <w:t xml:space="preserve">3GPP </w:t>
      </w:r>
      <w:r w:rsidR="00017391">
        <w:t>data channel is inversely proportional to the distance to the GSM base station</w:t>
      </w:r>
    </w:p>
    <w:p w14:paraId="1987193F" w14:textId="4DB544A6" w:rsidR="00E61DB8" w:rsidRDefault="00017391" w:rsidP="00017391">
      <w:pPr>
        <w:pStyle w:val="BodyText"/>
        <w:numPr>
          <w:ilvl w:val="0"/>
          <w:numId w:val="48"/>
        </w:numPr>
      </w:pPr>
      <w:r>
        <w:t>Although the GSM network have significant reliability due to the commercial imperative, the user is dependent on the commercial operators to maintain access to the network</w:t>
      </w:r>
    </w:p>
    <w:p w14:paraId="1011D588" w14:textId="5560E409" w:rsidR="00F93E14" w:rsidRDefault="00F93E14" w:rsidP="00563BA5">
      <w:pPr>
        <w:pStyle w:val="Heading2"/>
      </w:pPr>
      <w:r>
        <w:t>Use cases</w:t>
      </w:r>
    </w:p>
    <w:p w14:paraId="310D2AE9" w14:textId="21CDEC6E" w:rsidR="00017391" w:rsidRDefault="00017391" w:rsidP="006C251E">
      <w:pPr>
        <w:pStyle w:val="BodyText"/>
      </w:pPr>
      <w:r>
        <w:t>Typical use cases for 3GPP services</w:t>
      </w:r>
      <w:r w:rsidR="00F93E14">
        <w:t xml:space="preserve"> to support the provision of </w:t>
      </w:r>
      <w:proofErr w:type="spellStart"/>
      <w:r w:rsidR="00F93E14">
        <w:t>AtoN</w:t>
      </w:r>
      <w:proofErr w:type="spellEnd"/>
      <w:r w:rsidR="00F93E14">
        <w:t>, including VTS,</w:t>
      </w:r>
      <w:r>
        <w:t xml:space="preserve"> include the following:</w:t>
      </w:r>
    </w:p>
    <w:p w14:paraId="0C692E28" w14:textId="51034B42" w:rsidR="00017391" w:rsidRDefault="00017391" w:rsidP="00017391">
      <w:pPr>
        <w:pStyle w:val="BodyText"/>
        <w:numPr>
          <w:ilvl w:val="0"/>
          <w:numId w:val="49"/>
        </w:numPr>
      </w:pPr>
      <w:r>
        <w:t xml:space="preserve">Monitoring of Aids to Navigation: 3GPP provides a communications channel for remote Internet of Things (IoT) devices allowing </w:t>
      </w:r>
      <w:del w:id="54" w:author="Author">
        <w:r w:rsidR="00F93E14" w:rsidDel="005A1F68">
          <w:delText xml:space="preserve"> </w:delText>
        </w:r>
      </w:del>
      <w:r w:rsidR="00F93E14">
        <w:t>the shore authority</w:t>
      </w:r>
      <w:r>
        <w:t xml:space="preserve"> to monitor a wide range of peripheral </w:t>
      </w:r>
      <w:commentRangeStart w:id="55"/>
      <w:proofErr w:type="spellStart"/>
      <w:r>
        <w:t>AtoN</w:t>
      </w:r>
      <w:commentRangeEnd w:id="55"/>
      <w:proofErr w:type="spellEnd"/>
      <w:r w:rsidR="005A1F68">
        <w:rPr>
          <w:rStyle w:val="CommentReference"/>
        </w:rPr>
        <w:commentReference w:id="55"/>
      </w:r>
      <w:r>
        <w:t xml:space="preserve"> and their supporting subsystems including batteries, solar panels and electricity generating systems.</w:t>
      </w:r>
    </w:p>
    <w:p w14:paraId="2B5629FB" w14:textId="187A143B"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3GPP enables the placing of meteorological and hydrographic sensors in ideal locations to gather the required data and ensure that this is available in real time to share with ship and shore services using AIS, ASM and 3GPP as the ship to shore communication channel.</w:t>
      </w:r>
    </w:p>
    <w:p w14:paraId="3D447D71" w14:textId="5166665F"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3GPP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and Maritime Information Systems</w:t>
      </w:r>
      <w:r w:rsidR="0046369E">
        <w:t xml:space="preserve"> (</w:t>
      </w:r>
      <w:commentRangeStart w:id="56"/>
      <w:r w:rsidR="0046369E">
        <w:t>MIS</w:t>
      </w:r>
      <w:commentRangeEnd w:id="56"/>
      <w:r w:rsidR="005A1F68">
        <w:rPr>
          <w:rStyle w:val="CommentReference"/>
        </w:rPr>
        <w:commentReference w:id="56"/>
      </w:r>
      <w:r w:rsidR="0046369E">
        <w:t>)</w:t>
      </w:r>
      <w:r w:rsidR="000379F6">
        <w:t>. Processing at the edge (at the device) can limit the amount of data that is to be transferred.</w:t>
      </w:r>
    </w:p>
    <w:p w14:paraId="7EFCB142" w14:textId="2D5A1281" w:rsidR="000379F6" w:rsidRDefault="00F93E14" w:rsidP="000379F6">
      <w:pPr>
        <w:pStyle w:val="BodyText"/>
      </w:pPr>
      <w:r>
        <w:t xml:space="preserve">It is noted that many </w:t>
      </w:r>
      <w:r w:rsidR="000379F6">
        <w:t xml:space="preserve">ship operators are </w:t>
      </w:r>
      <w:r>
        <w:t xml:space="preserve">currently </w:t>
      </w:r>
      <w:r w:rsidR="000379F6">
        <w:t xml:space="preserve">using 3GPP systems to provide services to crew, </w:t>
      </w:r>
      <w:r>
        <w:t>monitor containers, collect data on emissions</w:t>
      </w:r>
      <w:r w:rsidR="000379F6">
        <w:t xml:space="preserve"> and</w:t>
      </w:r>
      <w:r>
        <w:t xml:space="preserve"> monitor</w:t>
      </w:r>
      <w:r w:rsidR="000379F6">
        <w:t xml:space="preserve"> vessel systems using existing coastal and port 3GPP </w:t>
      </w:r>
      <w:commentRangeStart w:id="57"/>
      <w:r w:rsidR="000379F6">
        <w:t>systems</w:t>
      </w:r>
      <w:commentRangeEnd w:id="57"/>
      <w:r w:rsidR="005A1F68">
        <w:rPr>
          <w:rStyle w:val="CommentReference"/>
        </w:rPr>
        <w:commentReference w:id="57"/>
      </w:r>
      <w:r w:rsidR="000379F6">
        <w:t>.</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41DB1056" w:rsidR="006C251E" w:rsidRDefault="006C251E" w:rsidP="006C251E">
      <w:pPr>
        <w:pStyle w:val="Heading1"/>
      </w:pPr>
      <w:bookmarkStart w:id="58" w:name="_Toc46571478"/>
      <w:r>
        <w:t xml:space="preserve">Development of </w:t>
      </w:r>
      <w:r w:rsidR="00BC5284">
        <w:t>3GPP</w:t>
      </w:r>
      <w:bookmarkEnd w:id="58"/>
    </w:p>
    <w:p w14:paraId="0CAE9AAF" w14:textId="52740B7B" w:rsidR="006C251E" w:rsidRDefault="006C251E" w:rsidP="006C251E">
      <w:pPr>
        <w:pStyle w:val="Heading1separatationline"/>
      </w:pPr>
    </w:p>
    <w:p w14:paraId="48E96113" w14:textId="3FC2CA8D" w:rsidR="00D347A4" w:rsidRPr="00D347A4" w:rsidDel="005A1F68" w:rsidRDefault="00D347A4" w:rsidP="005A1F68">
      <w:pPr>
        <w:pStyle w:val="BodyText"/>
        <w:rPr>
          <w:del w:id="59" w:author="Author"/>
        </w:rPr>
      </w:pPr>
      <w:r>
        <w:lastRenderedPageBreak/>
        <w:t xml:space="preserve">Over the years 3GPP systems have developed from the initial 1G technology available in the 1980’s to the </w:t>
      </w:r>
      <w:ins w:id="60" w:author="Author">
        <w:r w:rsidR="005A1F68">
          <w:t xml:space="preserve">subsequent generational systems (up to 5G today) that provide capabilities and services that were not even imaginable then. </w:t>
        </w:r>
      </w:ins>
      <w:del w:id="61" w:author="Author">
        <w:r w:rsidDel="005A1F68">
          <w:delText xml:space="preserve">continued evolution of the network.  </w:delText>
        </w:r>
      </w:del>
    </w:p>
    <w:p w14:paraId="0C98CB34" w14:textId="5CFE555E" w:rsidR="00BC5284" w:rsidRDefault="00F92765">
      <w:pPr>
        <w:pStyle w:val="BodyText"/>
        <w:rPr>
          <w:sz w:val="27"/>
        </w:rPr>
        <w:pPrChange w:id="62" w:author="Author">
          <w:pPr>
            <w:pStyle w:val="Heading2"/>
          </w:pPr>
        </w:pPrChange>
      </w:pPr>
      <w:bookmarkStart w:id="63" w:name="_Toc46571479"/>
      <w:del w:id="64" w:author="Author">
        <w:r w:rsidDel="005A1F68">
          <w:delText>G</w:delText>
        </w:r>
        <w:r w:rsidR="00BC5284" w:rsidDel="005A1F68">
          <w:delText>enerations of Mobile Systems</w:delText>
        </w:r>
      </w:del>
      <w:bookmarkEnd w:id="63"/>
    </w:p>
    <w:tbl>
      <w:tblPr>
        <w:tblStyle w:val="TableGrid1"/>
        <w:tblW w:w="0" w:type="auto"/>
        <w:tblLook w:val="04A0" w:firstRow="1" w:lastRow="0" w:firstColumn="1" w:lastColumn="0" w:noHBand="0" w:noVBand="1"/>
      </w:tblPr>
      <w:tblGrid>
        <w:gridCol w:w="1250"/>
        <w:gridCol w:w="8945"/>
      </w:tblGrid>
      <w:tr w:rsidR="00BC5284" w:rsidRPr="00BC5284" w14:paraId="5EA92CC8" w14:textId="77777777" w:rsidTr="00BC5284">
        <w:trPr>
          <w:cantSplit/>
          <w:tblHeader/>
        </w:trPr>
        <w:tc>
          <w:tcPr>
            <w:tcW w:w="0" w:type="auto"/>
            <w:hideMark/>
          </w:tcPr>
          <w:p w14:paraId="5CB83935" w14:textId="77777777" w:rsidR="00BC5284" w:rsidRPr="00BC5284" w:rsidRDefault="00BC5284">
            <w:pPr>
              <w:jc w:val="center"/>
              <w:rPr>
                <w:rFonts w:cstheme="minorHAnsi"/>
                <w:b/>
                <w:bCs/>
                <w:sz w:val="22"/>
              </w:rPr>
            </w:pPr>
            <w:r w:rsidRPr="00BC5284">
              <w:rPr>
                <w:rFonts w:cstheme="minorHAnsi"/>
                <w:b/>
                <w:bCs/>
                <w:sz w:val="22"/>
              </w:rPr>
              <w:t>Generation</w:t>
            </w:r>
          </w:p>
        </w:tc>
        <w:tc>
          <w:tcPr>
            <w:tcW w:w="0" w:type="auto"/>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BC5284">
        <w:trPr>
          <w:cantSplit/>
        </w:trPr>
        <w:tc>
          <w:tcPr>
            <w:tcW w:w="0" w:type="auto"/>
            <w:hideMark/>
          </w:tcPr>
          <w:p w14:paraId="1B27EB1F" w14:textId="77777777" w:rsidR="00BC5284" w:rsidRPr="00BC5284" w:rsidRDefault="00BC5284">
            <w:pPr>
              <w:rPr>
                <w:rFonts w:cstheme="minorHAnsi"/>
                <w:sz w:val="22"/>
              </w:rPr>
            </w:pPr>
            <w:r w:rsidRPr="00BC5284">
              <w:rPr>
                <w:rFonts w:cstheme="minorHAnsi"/>
                <w:sz w:val="22"/>
              </w:rPr>
              <w:t>1G</w:t>
            </w:r>
          </w:p>
        </w:tc>
        <w:tc>
          <w:tcPr>
            <w:tcW w:w="0" w:type="auto"/>
            <w:hideMark/>
          </w:tcPr>
          <w:p w14:paraId="68308242" w14:textId="71B9B8B7"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4187E73A" w14:textId="77777777" w:rsidR="00BC5284" w:rsidRPr="00497FDA" w:rsidRDefault="00BC5284">
            <w:pPr>
              <w:rPr>
                <w:rFonts w:asciiTheme="majorHAnsi" w:hAnsiTheme="majorHAnsi" w:cstheme="majorHAnsi"/>
                <w:sz w:val="20"/>
                <w:szCs w:val="20"/>
              </w:rPr>
            </w:pP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965E3" w:rsidRDefault="00BC5284" w:rsidP="00BC5284">
            <w:pPr>
              <w:pStyle w:val="ListParagraph"/>
              <w:numPr>
                <w:ilvl w:val="0"/>
                <w:numId w:val="45"/>
              </w:numPr>
              <w:rPr>
                <w:rFonts w:asciiTheme="majorHAnsi" w:hAnsiTheme="majorHAnsi" w:cstheme="majorHAnsi"/>
                <w:sz w:val="20"/>
                <w:szCs w:val="20"/>
                <w:lang w:val="it-IT"/>
                <w:rPrChange w:id="65" w:author="Author">
                  <w:rPr>
                    <w:rFonts w:asciiTheme="majorHAnsi" w:hAnsiTheme="majorHAnsi" w:cstheme="majorHAnsi"/>
                    <w:sz w:val="20"/>
                    <w:szCs w:val="20"/>
                  </w:rPr>
                </w:rPrChange>
              </w:rPr>
            </w:pPr>
            <w:r w:rsidRPr="006965E3">
              <w:rPr>
                <w:rFonts w:asciiTheme="majorHAnsi" w:hAnsiTheme="majorHAnsi" w:cstheme="majorHAnsi"/>
                <w:sz w:val="20"/>
                <w:szCs w:val="20"/>
                <w:lang w:val="it-IT"/>
                <w:rPrChange w:id="66" w:author="Author">
                  <w:rPr>
                    <w:rFonts w:asciiTheme="majorHAnsi" w:hAnsiTheme="majorHAnsi" w:cstheme="majorHAnsi"/>
                    <w:sz w:val="20"/>
                    <w:szCs w:val="20"/>
                  </w:rPr>
                </w:rPrChange>
              </w:rPr>
              <w:t>A-</w:t>
            </w:r>
            <w:proofErr w:type="spellStart"/>
            <w:r w:rsidRPr="006965E3">
              <w:rPr>
                <w:rFonts w:asciiTheme="majorHAnsi" w:hAnsiTheme="majorHAnsi" w:cstheme="majorHAnsi"/>
                <w:sz w:val="20"/>
                <w:szCs w:val="20"/>
                <w:lang w:val="it-IT"/>
                <w:rPrChange w:id="67" w:author="Author">
                  <w:rPr>
                    <w:rFonts w:asciiTheme="majorHAnsi" w:hAnsiTheme="majorHAnsi" w:cstheme="majorHAnsi"/>
                    <w:sz w:val="20"/>
                    <w:szCs w:val="20"/>
                  </w:rPr>
                </w:rPrChange>
              </w:rPr>
              <w:t>Netz</w:t>
            </w:r>
            <w:proofErr w:type="spellEnd"/>
            <w:r w:rsidRPr="006965E3">
              <w:rPr>
                <w:rFonts w:asciiTheme="majorHAnsi" w:hAnsiTheme="majorHAnsi" w:cstheme="majorHAnsi"/>
                <w:sz w:val="20"/>
                <w:szCs w:val="20"/>
                <w:lang w:val="it-IT"/>
                <w:rPrChange w:id="68" w:author="Author">
                  <w:rPr>
                    <w:rFonts w:asciiTheme="majorHAnsi" w:hAnsiTheme="majorHAnsi" w:cstheme="majorHAnsi"/>
                    <w:sz w:val="20"/>
                    <w:szCs w:val="20"/>
                  </w:rPr>
                </w:rPrChange>
              </w:rPr>
              <w:t xml:space="preserve"> to E-</w:t>
            </w:r>
            <w:proofErr w:type="spellStart"/>
            <w:r w:rsidRPr="006965E3">
              <w:rPr>
                <w:rFonts w:asciiTheme="majorHAnsi" w:hAnsiTheme="majorHAnsi" w:cstheme="majorHAnsi"/>
                <w:sz w:val="20"/>
                <w:szCs w:val="20"/>
                <w:lang w:val="it-IT"/>
                <w:rPrChange w:id="69" w:author="Author">
                  <w:rPr>
                    <w:rFonts w:asciiTheme="majorHAnsi" w:hAnsiTheme="majorHAnsi" w:cstheme="majorHAnsi"/>
                    <w:sz w:val="20"/>
                    <w:szCs w:val="20"/>
                  </w:rPr>
                </w:rPrChange>
              </w:rPr>
              <w:t>Netz</w:t>
            </w:r>
            <w:proofErr w:type="spellEnd"/>
            <w:r w:rsidRPr="006965E3">
              <w:rPr>
                <w:rFonts w:asciiTheme="majorHAnsi" w:hAnsiTheme="majorHAnsi" w:cstheme="majorHAnsi"/>
                <w:sz w:val="20"/>
                <w:szCs w:val="20"/>
                <w:lang w:val="it-IT"/>
                <w:rPrChange w:id="70" w:author="Author">
                  <w:rPr>
                    <w:rFonts w:asciiTheme="majorHAnsi" w:hAnsiTheme="majorHAnsi" w:cstheme="majorHAnsi"/>
                    <w:sz w:val="20"/>
                    <w:szCs w:val="20"/>
                  </w:rPr>
                </w:rPrChange>
              </w:rPr>
              <w:t xml:space="preserve">,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proofErr w:type="spellStart"/>
            <w:r w:rsidRPr="00497FDA">
              <w:rPr>
                <w:rFonts w:asciiTheme="majorHAnsi" w:hAnsiTheme="majorHAnsi" w:cstheme="majorHAnsi"/>
                <w:sz w:val="20"/>
                <w:szCs w:val="20"/>
              </w:rPr>
              <w:t>Radiocom</w:t>
            </w:r>
            <w:proofErr w:type="spellEnd"/>
            <w:r w:rsidRPr="00497FDA">
              <w:rPr>
                <w:rFonts w:asciiTheme="majorHAnsi" w:hAnsiTheme="majorHAnsi" w:cstheme="majorHAnsi"/>
                <w:sz w:val="20"/>
                <w:szCs w:val="20"/>
              </w:rPr>
              <w:t xml:space="preserve"> 2000, </w:t>
            </w:r>
          </w:p>
          <w:p w14:paraId="7DE33427" w14:textId="77777777" w:rsidR="00BC5284" w:rsidRPr="006965E3" w:rsidRDefault="00BC5284" w:rsidP="00BC5284">
            <w:pPr>
              <w:pStyle w:val="ListParagraph"/>
              <w:numPr>
                <w:ilvl w:val="0"/>
                <w:numId w:val="45"/>
              </w:numPr>
              <w:rPr>
                <w:rFonts w:asciiTheme="majorHAnsi" w:hAnsiTheme="majorHAnsi" w:cstheme="majorHAnsi"/>
                <w:sz w:val="20"/>
                <w:szCs w:val="20"/>
                <w:lang w:val="it-IT"/>
                <w:rPrChange w:id="71" w:author="Author">
                  <w:rPr>
                    <w:rFonts w:asciiTheme="majorHAnsi" w:hAnsiTheme="majorHAnsi" w:cstheme="majorHAnsi"/>
                    <w:sz w:val="20"/>
                    <w:szCs w:val="20"/>
                  </w:rPr>
                </w:rPrChange>
              </w:rPr>
            </w:pPr>
            <w:r w:rsidRPr="006965E3">
              <w:rPr>
                <w:rFonts w:asciiTheme="majorHAnsi" w:hAnsiTheme="majorHAnsi" w:cstheme="majorHAnsi"/>
                <w:sz w:val="20"/>
                <w:szCs w:val="20"/>
                <w:lang w:val="it-IT"/>
                <w:rPrChange w:id="72" w:author="Author">
                  <w:rPr>
                    <w:rFonts w:asciiTheme="majorHAnsi" w:hAnsiTheme="majorHAnsi" w:cstheme="majorHAnsi"/>
                    <w:sz w:val="20"/>
                    <w:szCs w:val="20"/>
                  </w:rPr>
                </w:rPrChange>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w:t>
            </w:r>
            <w:proofErr w:type="spellStart"/>
            <w:r w:rsidRPr="00497FDA">
              <w:rPr>
                <w:rFonts w:asciiTheme="majorHAnsi" w:hAnsiTheme="majorHAnsi" w:cstheme="majorHAnsi"/>
                <w:sz w:val="20"/>
                <w:szCs w:val="20"/>
              </w:rPr>
              <w:t>Source:</w:t>
            </w:r>
            <w:hyperlink r:id="rId33" w:tgtFrame="_blank" w:history="1">
              <w:r w:rsidRPr="00497FDA">
                <w:rPr>
                  <w:rStyle w:val="Hyperlink"/>
                  <w:rFonts w:asciiTheme="majorHAnsi" w:hAnsiTheme="majorHAnsi" w:cstheme="majorHAnsi"/>
                  <w:sz w:val="20"/>
                  <w:szCs w:val="20"/>
                </w:rPr>
                <w:t>wikipedia</w:t>
              </w:r>
              <w:proofErr w:type="spellEnd"/>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BC5284">
        <w:trPr>
          <w:cantSplit/>
          <w:trHeight w:val="179"/>
        </w:trPr>
        <w:tc>
          <w:tcPr>
            <w:tcW w:w="0" w:type="auto"/>
            <w:hideMark/>
          </w:tcPr>
          <w:p w14:paraId="09D4298A" w14:textId="77777777" w:rsidR="00BC5284" w:rsidRPr="00BC5284" w:rsidRDefault="00BC5284">
            <w:pPr>
              <w:rPr>
                <w:rFonts w:cstheme="minorHAnsi"/>
                <w:sz w:val="22"/>
              </w:rPr>
            </w:pPr>
            <w:r w:rsidRPr="00BC5284">
              <w:rPr>
                <w:rFonts w:cstheme="minorHAnsi"/>
                <w:sz w:val="22"/>
              </w:rPr>
              <w:t>2G</w:t>
            </w:r>
          </w:p>
        </w:tc>
        <w:tc>
          <w:tcPr>
            <w:tcW w:w="0" w:type="auto"/>
            <w:hideMark/>
          </w:tcPr>
          <w:p w14:paraId="14F6B3AB" w14:textId="10C0E937"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53BFA032" w14:textId="77777777" w:rsidR="00BC5284" w:rsidRPr="00497FDA" w:rsidRDefault="00BC5284" w:rsidP="00BC5284">
            <w:pPr>
              <w:rPr>
                <w:rFonts w:asciiTheme="majorHAnsi" w:hAnsiTheme="majorHAnsi" w:cstheme="majorHAnsi"/>
                <w:sz w:val="20"/>
                <w:szCs w:val="20"/>
              </w:rPr>
            </w:pP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CDMAOne</w:t>
            </w:r>
            <w:proofErr w:type="spellEnd"/>
            <w:r w:rsidRPr="00497FDA">
              <w:rPr>
                <w:rFonts w:asciiTheme="majorHAnsi" w:hAnsiTheme="majorHAnsi" w:cstheme="majorHAnsi"/>
                <w:sz w:val="20"/>
                <w:szCs w:val="20"/>
              </w:rPr>
              <w:t xml:space="preserv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iDEN</w:t>
            </w:r>
            <w:proofErr w:type="spellEnd"/>
            <w:r w:rsidRPr="00497FDA">
              <w:rPr>
                <w:rFonts w:asciiTheme="majorHAnsi" w:hAnsiTheme="majorHAnsi" w:cstheme="majorHAnsi"/>
                <w:sz w:val="20"/>
                <w:szCs w:val="20"/>
              </w:rPr>
              <w:t xml:space="preserve">,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BC5284">
        <w:trPr>
          <w:cantSplit/>
        </w:trPr>
        <w:tc>
          <w:tcPr>
            <w:tcW w:w="0" w:type="auto"/>
            <w:hideMark/>
          </w:tcPr>
          <w:p w14:paraId="4F6F1DA6" w14:textId="77777777" w:rsidR="00BC5284" w:rsidRPr="00BC5284" w:rsidRDefault="00BC5284">
            <w:pPr>
              <w:rPr>
                <w:rFonts w:cstheme="minorHAnsi"/>
                <w:sz w:val="22"/>
              </w:rPr>
            </w:pPr>
            <w:r w:rsidRPr="00BC5284">
              <w:rPr>
                <w:rFonts w:cstheme="minorHAnsi"/>
                <w:sz w:val="22"/>
              </w:rPr>
              <w:t>3G</w:t>
            </w:r>
          </w:p>
        </w:tc>
        <w:tc>
          <w:tcPr>
            <w:tcW w:w="0" w:type="auto"/>
            <w:hideMark/>
          </w:tcPr>
          <w:p w14:paraId="74D15772" w14:textId="54285AE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2B338020" w14:textId="77777777" w:rsidR="00BC5284" w:rsidRPr="00497FDA" w:rsidRDefault="00BC5284">
            <w:pPr>
              <w:pStyle w:val="NormalWeb"/>
              <w:rPr>
                <w:rFonts w:asciiTheme="majorHAnsi" w:hAnsiTheme="majorHAnsi" w:cstheme="majorHAnsi"/>
                <w:sz w:val="20"/>
                <w:szCs w:val="20"/>
              </w:rPr>
            </w:pPr>
          </w:p>
          <w:p w14:paraId="1E14B111" w14:textId="23284B53"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This has allowed for the maintenance and development of GSM, with the evolution of General Packet Radio Service (GPRS) and Enhanced Data rates for GSM Evolution (EDGE), as well as further developments with the Universal Mobile Telecommunications System (UMTS) and High Speed Packet data Access (HSPA).</w:t>
            </w:r>
          </w:p>
          <w:p w14:paraId="5BDE8432" w14:textId="77777777" w:rsidR="00BC5284" w:rsidRPr="00497FDA" w:rsidRDefault="00BC5284">
            <w:pPr>
              <w:pStyle w:val="NormalWeb"/>
              <w:rPr>
                <w:rFonts w:asciiTheme="majorHAnsi" w:hAnsiTheme="majorHAnsi" w:cstheme="majorHAnsi"/>
                <w:sz w:val="20"/>
                <w:szCs w:val="20"/>
              </w:rPr>
            </w:pPr>
          </w:p>
          <w:p w14:paraId="3442C7A2" w14:textId="193D3ABA"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p w14:paraId="1AD9AE5F" w14:textId="1A9EF457" w:rsidR="00BC5284" w:rsidRPr="00497FDA" w:rsidRDefault="00BC5284">
            <w:pPr>
              <w:pStyle w:val="NormalWeb"/>
              <w:rPr>
                <w:rFonts w:asciiTheme="majorHAnsi" w:hAnsiTheme="majorHAnsi" w:cstheme="majorHAnsi"/>
                <w:sz w:val="20"/>
                <w:szCs w:val="20"/>
              </w:rPr>
            </w:pPr>
          </w:p>
        </w:tc>
      </w:tr>
      <w:tr w:rsidR="00BC5284" w:rsidRPr="00BC5284" w14:paraId="40516B82" w14:textId="77777777" w:rsidTr="00BC5284">
        <w:trPr>
          <w:cantSplit/>
        </w:trPr>
        <w:tc>
          <w:tcPr>
            <w:tcW w:w="0" w:type="auto"/>
            <w:hideMark/>
          </w:tcPr>
          <w:p w14:paraId="12DA69CC" w14:textId="77777777" w:rsidR="00BC5284" w:rsidRPr="00BC5284" w:rsidRDefault="00BC5284">
            <w:pPr>
              <w:rPr>
                <w:rFonts w:cstheme="minorHAnsi"/>
                <w:sz w:val="22"/>
              </w:rPr>
            </w:pPr>
            <w:r w:rsidRPr="00BC5284">
              <w:rPr>
                <w:rFonts w:cstheme="minorHAnsi"/>
                <w:sz w:val="22"/>
              </w:rPr>
              <w:t>3G/4G</w:t>
            </w:r>
          </w:p>
        </w:tc>
        <w:tc>
          <w:tcPr>
            <w:tcW w:w="0" w:type="auto"/>
            <w:hideMark/>
          </w:tcPr>
          <w:p w14:paraId="60196E1B" w14:textId="7045886F"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high speed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368FEEE1" w14:textId="77777777" w:rsidR="00BC5284" w:rsidRPr="00497FDA" w:rsidRDefault="00BC5284">
            <w:pPr>
              <w:pStyle w:val="NormalWeb"/>
              <w:rPr>
                <w:rFonts w:asciiTheme="majorHAnsi" w:hAnsiTheme="majorHAnsi" w:cstheme="majorHAnsi"/>
                <w:sz w:val="20"/>
                <w:szCs w:val="20"/>
              </w:rPr>
            </w:pPr>
          </w:p>
          <w:p w14:paraId="07945E9C" w14:textId="1DA3E00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BC5284">
        <w:trPr>
          <w:cantSplit/>
        </w:trPr>
        <w:tc>
          <w:tcPr>
            <w:tcW w:w="0" w:type="auto"/>
            <w:hideMark/>
          </w:tcPr>
          <w:p w14:paraId="0E963A10" w14:textId="77777777" w:rsidR="00BC5284" w:rsidRPr="00BC5284" w:rsidRDefault="00BC5284">
            <w:pPr>
              <w:rPr>
                <w:rFonts w:cstheme="minorHAnsi"/>
                <w:sz w:val="22"/>
              </w:rPr>
            </w:pPr>
            <w:r w:rsidRPr="00BC5284">
              <w:rPr>
                <w:rFonts w:cstheme="minorHAnsi"/>
                <w:sz w:val="22"/>
              </w:rPr>
              <w:t>5G</w:t>
            </w:r>
          </w:p>
        </w:tc>
        <w:tc>
          <w:tcPr>
            <w:tcW w:w="0" w:type="auto"/>
            <w:hideMark/>
          </w:tcPr>
          <w:p w14:paraId="343E3781" w14:textId="5C0C0AB4"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5503700F" w14:textId="77777777" w:rsidR="00BC5284" w:rsidRPr="00497FDA" w:rsidRDefault="00BC5284">
            <w:pPr>
              <w:pStyle w:val="NormalWeb"/>
              <w:rPr>
                <w:rFonts w:asciiTheme="majorHAnsi" w:hAnsiTheme="majorHAnsi" w:cstheme="majorHAnsi"/>
                <w:sz w:val="20"/>
                <w:szCs w:val="20"/>
              </w:rPr>
            </w:pPr>
          </w:p>
          <w:p w14:paraId="656C3F87" w14:textId="0D4CB0D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39444895" w14:textId="0757ACE7" w:rsidR="006C251E" w:rsidRDefault="00497FDA" w:rsidP="00497FDA">
      <w:pPr>
        <w:pStyle w:val="Caption"/>
      </w:pPr>
      <w:r>
        <w:t xml:space="preserve">Table </w:t>
      </w:r>
      <w:r>
        <w:fldChar w:fldCharType="begin"/>
      </w:r>
      <w:r>
        <w:instrText xml:space="preserve"> SEQ Table \* ARABIC </w:instrText>
      </w:r>
      <w:r>
        <w:fldChar w:fldCharType="separate"/>
      </w:r>
      <w:r>
        <w:rPr>
          <w:noProof/>
        </w:rPr>
        <w:t>1</w:t>
      </w:r>
      <w:r>
        <w:fldChar w:fldCharType="end"/>
      </w:r>
      <w:r>
        <w:t>- 3GPP technology</w:t>
      </w:r>
    </w:p>
    <w:p w14:paraId="4990D0B1" w14:textId="7B2D57BE" w:rsidR="00497FDA" w:rsidRPr="00497FDA" w:rsidRDefault="005A1F68" w:rsidP="00497FDA">
      <w:ins w:id="73" w:author="Author">
        <w:r>
          <w:lastRenderedPageBreak/>
          <w:t>Most of us have personally experienced these advance in 3GPP and their beneficiary through the use of our mobile phones and tablets. Now the opportunity exist the leverage this and the next generations of 3GPP technology to support the many missions and needs of IALA members.</w:t>
        </w:r>
      </w:ins>
    </w:p>
    <w:p w14:paraId="64401A83" w14:textId="2450325B" w:rsidR="00E069B6" w:rsidRDefault="006C251E" w:rsidP="00E069B6">
      <w:pPr>
        <w:pStyle w:val="Heading1"/>
      </w:pPr>
      <w:bookmarkStart w:id="74" w:name="_Toc46571480"/>
      <w:r>
        <w:t>Definitions</w:t>
      </w:r>
      <w:bookmarkEnd w:id="74"/>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4"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57C99AFF" w14:textId="62D58CDD" w:rsidR="00A027ED" w:rsidRDefault="00A027ED" w:rsidP="00E069B6">
      <w:pPr>
        <w:pStyle w:val="BodyText"/>
      </w:pPr>
      <w:r w:rsidRPr="00A027ED">
        <w:rPr>
          <w:highlight w:val="yellow"/>
        </w:rPr>
        <w:t xml:space="preserve">[Need to consider adding definitions to support </w:t>
      </w:r>
      <w:r w:rsidR="000379F6">
        <w:rPr>
          <w:highlight w:val="yellow"/>
        </w:rPr>
        <w:t>3GPP</w:t>
      </w:r>
      <w:r w:rsidRPr="00A027ED">
        <w:rPr>
          <w:highlight w:val="yellow"/>
        </w:rPr>
        <w:t xml:space="preserve"> as appropriate</w:t>
      </w:r>
      <w:r>
        <w:t xml:space="preserve">] </w:t>
      </w:r>
    </w:p>
    <w:p w14:paraId="00B3EA18" w14:textId="77777777" w:rsidR="000379F6" w:rsidRDefault="000379F6" w:rsidP="00E069B6">
      <w:pPr>
        <w:pStyle w:val="BodyText"/>
      </w:pPr>
    </w:p>
    <w:p w14:paraId="7F0DCEC7" w14:textId="4177A43C" w:rsidR="00E069B6" w:rsidRDefault="006C251E" w:rsidP="00E069B6">
      <w:pPr>
        <w:pStyle w:val="Heading1"/>
      </w:pPr>
      <w:bookmarkStart w:id="75" w:name="_Toc46571481"/>
      <w:r>
        <w:t>Acronyms</w:t>
      </w:r>
      <w:bookmarkEnd w:id="75"/>
    </w:p>
    <w:p w14:paraId="4FC292D7" w14:textId="77777777" w:rsidR="00E069B6" w:rsidRPr="00E069B6" w:rsidRDefault="00E069B6" w:rsidP="00E069B6">
      <w:pPr>
        <w:pStyle w:val="Heading1separatationline"/>
      </w:pPr>
    </w:p>
    <w:p w14:paraId="76882755" w14:textId="2063A3AF"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552E3150" w:rsidR="000670B7" w:rsidRDefault="000670B7" w:rsidP="00E069B6">
      <w:pPr>
        <w:pStyle w:val="Acronym"/>
      </w:pPr>
      <w:r>
        <w:t>ASM</w:t>
      </w:r>
      <w:r>
        <w:tab/>
        <w:t>Application Specific Message</w:t>
      </w:r>
    </w:p>
    <w:p w14:paraId="6826BAE7" w14:textId="47306B77" w:rsidR="000379F6" w:rsidRDefault="000379F6" w:rsidP="00E069B6">
      <w:pPr>
        <w:pStyle w:val="Acronym"/>
      </w:pPr>
      <w:r>
        <w:t>IoT</w:t>
      </w:r>
      <w:r>
        <w:tab/>
        <w:t>Internet of Things</w:t>
      </w:r>
    </w:p>
    <w:p w14:paraId="27978D2C" w14:textId="3927D914" w:rsidR="000379F6" w:rsidRDefault="000379F6" w:rsidP="00E069B6">
      <w:pPr>
        <w:pStyle w:val="Acronym"/>
      </w:pPr>
      <w:r>
        <w:t>LTE</w:t>
      </w:r>
      <w:r>
        <w:tab/>
      </w:r>
      <w:r w:rsidRPr="000379F6">
        <w:t>Long-Term Evolution</w:t>
      </w:r>
    </w:p>
    <w:p w14:paraId="517EAF52" w14:textId="64AB86E7" w:rsidR="000670B7" w:rsidRDefault="000670B7" w:rsidP="00E069B6">
      <w:pPr>
        <w:pStyle w:val="Acronym"/>
      </w:pPr>
      <w:r>
        <w:t>VDES</w:t>
      </w:r>
      <w:r>
        <w:tab/>
        <w:t>VHF Data Exchange System</w:t>
      </w:r>
    </w:p>
    <w:p w14:paraId="23632A41" w14:textId="6E8B21AB" w:rsidR="000670B7" w:rsidRDefault="000670B7" w:rsidP="00E069B6">
      <w:pPr>
        <w:pStyle w:val="Acronym"/>
      </w:pPr>
      <w:r>
        <w:t>VTS</w:t>
      </w:r>
      <w:r>
        <w:tab/>
        <w:t>Vessel Traffic Services</w:t>
      </w:r>
    </w:p>
    <w:p w14:paraId="6A97941B" w14:textId="43706517" w:rsidR="000379F6" w:rsidRDefault="000379F6" w:rsidP="00E069B6">
      <w:pPr>
        <w:pStyle w:val="Acronym"/>
      </w:pPr>
      <w:r>
        <w:t>3GPP</w:t>
      </w:r>
      <w:r>
        <w:tab/>
        <w:t>3rd Generation Partnership Project</w:t>
      </w:r>
    </w:p>
    <w:p w14:paraId="49E2F09B" w14:textId="77777777" w:rsidR="000379F6" w:rsidRDefault="000379F6" w:rsidP="00E069B6">
      <w:pPr>
        <w:pStyle w:val="Acronym"/>
      </w:pPr>
    </w:p>
    <w:p w14:paraId="6059D0ED" w14:textId="7CE6BBB0" w:rsidR="00D32DDF" w:rsidRDefault="006C251E" w:rsidP="002C77F4">
      <w:pPr>
        <w:pStyle w:val="Heading1"/>
      </w:pPr>
      <w:bookmarkStart w:id="76" w:name="_Toc46571482"/>
      <w:r>
        <w:t>References</w:t>
      </w:r>
      <w:bookmarkEnd w:id="76"/>
    </w:p>
    <w:p w14:paraId="70B10769" w14:textId="77777777" w:rsidR="00D32DDF" w:rsidRDefault="00D32DDF" w:rsidP="00D32DDF">
      <w:pPr>
        <w:pStyle w:val="Heading1separatationline"/>
      </w:pPr>
    </w:p>
    <w:p w14:paraId="6CA02165" w14:textId="6FF46C26" w:rsidR="000379F6" w:rsidRDefault="006965E3" w:rsidP="000670B7">
      <w:pPr>
        <w:pStyle w:val="BodyText"/>
        <w:rPr>
          <w:rFonts w:eastAsia="Times New Roman" w:cs="Times New Roman"/>
          <w:szCs w:val="20"/>
        </w:rPr>
      </w:pPr>
      <w:hyperlink r:id="rId35" w:history="1">
        <w:r w:rsidR="00497FDA" w:rsidRPr="00DD3ED1">
          <w:rPr>
            <w:rStyle w:val="Hyperlink"/>
            <w:rFonts w:eastAsia="Times New Roman" w:cs="Times New Roman"/>
            <w:szCs w:val="20"/>
          </w:rPr>
          <w:t>https://www.3gpp.org/about-3gpp/about-3gpp</w:t>
        </w:r>
      </w:hyperlink>
    </w:p>
    <w:p w14:paraId="68517733" w14:textId="037C7DC7" w:rsidR="00497FDA" w:rsidRDefault="00497FDA" w:rsidP="000670B7">
      <w:pPr>
        <w:pStyle w:val="BodyText"/>
        <w:rPr>
          <w:rFonts w:eastAsia="Times New Roman" w:cs="Times New Roman"/>
          <w:szCs w:val="20"/>
        </w:rPr>
      </w:pPr>
      <w:r>
        <w:rPr>
          <w:rFonts w:eastAsia="Times New Roman" w:cs="Times New Roman"/>
          <w:szCs w:val="20"/>
        </w:rPr>
        <w:t>South Korean LTE paper</w:t>
      </w:r>
    </w:p>
    <w:p w14:paraId="59F2003A" w14:textId="2C187D76" w:rsidR="00497FDA" w:rsidRDefault="00497FDA" w:rsidP="000670B7">
      <w:pPr>
        <w:pStyle w:val="BodyText"/>
        <w:rPr>
          <w:rFonts w:eastAsia="Times New Roman" w:cs="Times New Roman"/>
          <w:szCs w:val="20"/>
        </w:rPr>
      </w:pPr>
      <w:r>
        <w:rPr>
          <w:rFonts w:eastAsia="Times New Roman" w:cs="Times New Roman"/>
          <w:szCs w:val="20"/>
        </w:rPr>
        <w:t>South Korea presentation to IALA</w:t>
      </w:r>
    </w:p>
    <w:p w14:paraId="4291E3D8" w14:textId="2A567FA9" w:rsidR="00497FDA" w:rsidRDefault="00497FDA" w:rsidP="000670B7">
      <w:pPr>
        <w:pStyle w:val="BodyText"/>
        <w:rPr>
          <w:rFonts w:eastAsia="Times New Roman" w:cs="Times New Roman"/>
          <w:szCs w:val="20"/>
        </w:rPr>
      </w:pPr>
      <w:r>
        <w:rPr>
          <w:rFonts w:eastAsia="Times New Roman" w:cs="Times New Roman"/>
          <w:szCs w:val="20"/>
        </w:rPr>
        <w:t>China presentation to IALA</w:t>
      </w:r>
    </w:p>
    <w:p w14:paraId="536C4764" w14:textId="7C3D290C" w:rsidR="00497FDA" w:rsidRDefault="00497FDA" w:rsidP="000670B7">
      <w:pPr>
        <w:pStyle w:val="BodyText"/>
        <w:rPr>
          <w:rFonts w:eastAsia="Times New Roman" w:cs="Times New Roman"/>
          <w:szCs w:val="20"/>
        </w:rPr>
      </w:pPr>
      <w:r>
        <w:rPr>
          <w:rFonts w:eastAsia="Times New Roman" w:cs="Times New Roman"/>
          <w:szCs w:val="20"/>
        </w:rPr>
        <w:t>ENAV WG2 Technology Review matrix</w:t>
      </w:r>
    </w:p>
    <w:p w14:paraId="515CB768" w14:textId="01E7A9A1" w:rsidR="00497FDA" w:rsidRDefault="00497FDA" w:rsidP="000670B7">
      <w:pPr>
        <w:pStyle w:val="BodyText"/>
        <w:rPr>
          <w:rFonts w:eastAsia="Times New Roman" w:cs="Times New Roman"/>
          <w:szCs w:val="20"/>
        </w:rPr>
      </w:pPr>
    </w:p>
    <w:p w14:paraId="2F63288E" w14:textId="77777777" w:rsidR="00497FDA" w:rsidRDefault="00497FDA" w:rsidP="000670B7">
      <w:pPr>
        <w:pStyle w:val="BodyText"/>
        <w:rPr>
          <w:rFonts w:eastAsia="Times New Roman" w:cs="Times New Roman"/>
          <w:szCs w:val="20"/>
        </w:rPr>
      </w:pPr>
    </w:p>
    <w:p w14:paraId="372495A4" w14:textId="1F0C48C5" w:rsidR="000379F6" w:rsidRDefault="00D347A4" w:rsidP="000670B7">
      <w:pPr>
        <w:pStyle w:val="BodyText"/>
        <w:rPr>
          <w:rFonts w:eastAsia="Times New Roman" w:cs="Times New Roman"/>
          <w:szCs w:val="20"/>
        </w:rPr>
      </w:pPr>
      <w:r>
        <w:rPr>
          <w:rFonts w:eastAsia="Times New Roman" w:cs="Times New Roman"/>
          <w:szCs w:val="20"/>
        </w:rPr>
        <w:t xml:space="preserve">[could add in annexes, with use case examples from South 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6"/>
      <w:headerReference w:type="default" r:id="rId37"/>
      <w:footerReference w:type="default" r:id="rId38"/>
      <w:headerReference w:type="first" r:id="rId39"/>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Author" w:initials="A">
    <w:p w14:paraId="3C6D30B0" w14:textId="079B6836" w:rsidR="005A1F68" w:rsidRDefault="005A1F68">
      <w:pPr>
        <w:pStyle w:val="CommentText"/>
      </w:pPr>
      <w:r>
        <w:rPr>
          <w:rStyle w:val="CommentReference"/>
        </w:rPr>
        <w:annotationRef/>
      </w:r>
      <w:r>
        <w:t>Need to include these in the Glossary</w:t>
      </w:r>
    </w:p>
  </w:comment>
  <w:comment w:id="12" w:author="Author" w:initials="A">
    <w:p w14:paraId="30718A74" w14:textId="0BDA25CD" w:rsidR="005A1F68" w:rsidRDefault="005A1F68">
      <w:pPr>
        <w:pStyle w:val="CommentText"/>
      </w:pPr>
      <w:r>
        <w:rPr>
          <w:rStyle w:val="CommentReference"/>
        </w:rPr>
        <w:annotationRef/>
      </w:r>
      <w:r>
        <w:t>Would be beneficial to spell out the acronyms in the Glossary</w:t>
      </w:r>
    </w:p>
  </w:comment>
  <w:comment w:id="19" w:author="Author" w:initials="A">
    <w:p w14:paraId="525E5C66" w14:textId="479FA7CE" w:rsidR="005A1F68" w:rsidRDefault="005A1F68">
      <w:pPr>
        <w:pStyle w:val="CommentText"/>
      </w:pPr>
      <w:r>
        <w:rPr>
          <w:rStyle w:val="CommentReference"/>
        </w:rPr>
        <w:annotationRef/>
      </w:r>
      <w:r>
        <w:rPr>
          <w:rStyle w:val="CommentReference"/>
        </w:rPr>
        <w:t>Where? Include/Fn. e.g.</w:t>
      </w:r>
    </w:p>
  </w:comment>
  <w:comment w:id="20" w:author="Author" w:initials="A">
    <w:p w14:paraId="3B9E9A49" w14:textId="60DA66CA" w:rsidR="005A1F68" w:rsidRDefault="005A1F68">
      <w:pPr>
        <w:pStyle w:val="CommentText"/>
      </w:pPr>
      <w:r>
        <w:rPr>
          <w:rStyle w:val="CommentReference"/>
        </w:rPr>
        <w:annotationRef/>
      </w:r>
      <w:r>
        <w:t>Suggest stating where, i.e.</w:t>
      </w:r>
    </w:p>
  </w:comment>
  <w:comment w:id="23" w:author="Author" w:initials="A">
    <w:p w14:paraId="146A9EDF" w14:textId="53ACC864" w:rsidR="005A1F68" w:rsidRDefault="005A1F68">
      <w:pPr>
        <w:pStyle w:val="CommentText"/>
      </w:pPr>
      <w:r>
        <w:rPr>
          <w:rStyle w:val="CommentReference"/>
        </w:rPr>
        <w:annotationRef/>
      </w:r>
      <w:r>
        <w:t>Include all the acronyms in the Glossary.</w:t>
      </w:r>
    </w:p>
  </w:comment>
  <w:comment w:id="26" w:author="Author" w:initials="A">
    <w:p w14:paraId="44654173" w14:textId="3A072981" w:rsidR="005A1F68" w:rsidRDefault="005A1F68">
      <w:pPr>
        <w:pStyle w:val="CommentText"/>
      </w:pPr>
      <w:r>
        <w:rPr>
          <w:rStyle w:val="CommentReference"/>
        </w:rPr>
        <w:annotationRef/>
      </w:r>
      <w:r>
        <w:t>I doubt most IALA members will appreciate what was agreed, let alone understand what this means. We might want to add a Mobile Comms 101 in this section too.</w:t>
      </w:r>
    </w:p>
  </w:comment>
  <w:comment w:id="29" w:author="Author" w:initials="A">
    <w:p w14:paraId="21DB0783" w14:textId="0064F8A1" w:rsidR="005A1F68" w:rsidRDefault="005A1F68">
      <w:pPr>
        <w:pStyle w:val="CommentText"/>
      </w:pPr>
      <w:r>
        <w:rPr>
          <w:rStyle w:val="CommentReference"/>
        </w:rPr>
        <w:annotationRef/>
      </w:r>
      <w:r>
        <w:t>With what? Mobile systems, which aren’t in wide use amongst IALA, or existing comms systems, i.e. VHF, AIS, etc.</w:t>
      </w:r>
    </w:p>
  </w:comment>
  <w:comment w:id="51" w:author="Author" w:initials="A">
    <w:p w14:paraId="6EF0B95C" w14:textId="4DA8444F" w:rsidR="005A1F68" w:rsidRDefault="005A1F68">
      <w:pPr>
        <w:pStyle w:val="CommentText"/>
      </w:pPr>
      <w:r>
        <w:rPr>
          <w:rStyle w:val="CommentReference"/>
        </w:rPr>
        <w:annotationRef/>
      </w:r>
      <w:r>
        <w:t>Once again, need to be clearer on what existing/new systems we are addressing.</w:t>
      </w:r>
    </w:p>
  </w:comment>
  <w:comment w:id="53" w:author="Author" w:initials="A">
    <w:p w14:paraId="34938027" w14:textId="5DE48880" w:rsidR="005A1F68" w:rsidRDefault="005A1F68">
      <w:pPr>
        <w:pStyle w:val="CommentText"/>
      </w:pPr>
      <w:r>
        <w:rPr>
          <w:rStyle w:val="CommentReference"/>
        </w:rPr>
        <w:annotationRef/>
      </w:r>
      <w:r>
        <w:t>What is a MCS and recognized by whom?</w:t>
      </w:r>
    </w:p>
  </w:comment>
  <w:comment w:id="55" w:author="Author" w:initials="A">
    <w:p w14:paraId="31E031F8" w14:textId="03755104" w:rsidR="005A1F68" w:rsidRDefault="005A1F68">
      <w:pPr>
        <w:pStyle w:val="CommentText"/>
      </w:pPr>
      <w:r>
        <w:rPr>
          <w:rStyle w:val="CommentReference"/>
        </w:rPr>
        <w:annotationRef/>
      </w:r>
      <w:r>
        <w:t>Can it monitor position?  My guess it can to a certain extent (accuracy), we should probably say something abut this.</w:t>
      </w:r>
    </w:p>
  </w:comment>
  <w:comment w:id="56" w:author="Author" w:initials="A">
    <w:p w14:paraId="06121661" w14:textId="2DD6C58C" w:rsidR="005A1F68" w:rsidRDefault="005A1F68">
      <w:pPr>
        <w:pStyle w:val="CommentText"/>
      </w:pPr>
      <w:r>
        <w:rPr>
          <w:rStyle w:val="CommentReference"/>
        </w:rPr>
        <w:annotationRef/>
      </w:r>
      <w:r>
        <w:t>What are MIS?  How do they relate to GMDSS/MSI systems? If they don’t relate, then another use case would be another means to relay/disseminate MSI.</w:t>
      </w:r>
    </w:p>
  </w:comment>
  <w:comment w:id="57" w:author="Author" w:initials="A">
    <w:p w14:paraId="4D618AD9" w14:textId="7881A4E5" w:rsidR="005A1F68" w:rsidRDefault="005A1F68">
      <w:pPr>
        <w:pStyle w:val="CommentText"/>
      </w:pPr>
      <w:r>
        <w:rPr>
          <w:rStyle w:val="CommentReference"/>
        </w:rPr>
        <w:annotationRef/>
      </w:r>
      <w:r>
        <w:t>Once again, e.g. of where would be useful.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6D30B0" w15:done="0"/>
  <w15:commentEx w15:paraId="30718A74" w15:done="0"/>
  <w15:commentEx w15:paraId="525E5C66" w15:done="0"/>
  <w15:commentEx w15:paraId="3B9E9A49" w15:done="0"/>
  <w15:commentEx w15:paraId="146A9EDF" w15:done="0"/>
  <w15:commentEx w15:paraId="44654173" w15:done="0"/>
  <w15:commentEx w15:paraId="21DB0783" w15:done="0"/>
  <w15:commentEx w15:paraId="6EF0B95C" w15:done="0"/>
  <w15:commentEx w15:paraId="34938027" w15:done="0"/>
  <w15:commentEx w15:paraId="31E031F8" w15:done="0"/>
  <w15:commentEx w15:paraId="06121661" w15:done="0"/>
  <w15:commentEx w15:paraId="4D618A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6D30B0" w16cid:durableId="231217B9"/>
  <w16cid:commentId w16cid:paraId="30718A74" w16cid:durableId="231217BA"/>
  <w16cid:commentId w16cid:paraId="525E5C66" w16cid:durableId="231217BB"/>
  <w16cid:commentId w16cid:paraId="3B9E9A49" w16cid:durableId="231217BC"/>
  <w16cid:commentId w16cid:paraId="146A9EDF" w16cid:durableId="231217BD"/>
  <w16cid:commentId w16cid:paraId="44654173" w16cid:durableId="231217BE"/>
  <w16cid:commentId w16cid:paraId="21DB0783" w16cid:durableId="231217BF"/>
  <w16cid:commentId w16cid:paraId="6EF0B95C" w16cid:durableId="231217C0"/>
  <w16cid:commentId w16cid:paraId="34938027" w16cid:durableId="231217C1"/>
  <w16cid:commentId w16cid:paraId="31E031F8" w16cid:durableId="231217C2"/>
  <w16cid:commentId w16cid:paraId="06121661" w16cid:durableId="231217C3"/>
  <w16cid:commentId w16cid:paraId="4D618AD9" w16cid:durableId="231217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4837D" w14:textId="77777777" w:rsidR="00FA312E" w:rsidRDefault="00FA312E" w:rsidP="003274DB">
      <w:r>
        <w:separator/>
      </w:r>
    </w:p>
    <w:p w14:paraId="072554F0" w14:textId="77777777" w:rsidR="00FA312E" w:rsidRDefault="00FA312E"/>
  </w:endnote>
  <w:endnote w:type="continuationSeparator" w:id="0">
    <w:p w14:paraId="0ECFE580" w14:textId="77777777" w:rsidR="00FA312E" w:rsidRDefault="00FA312E" w:rsidP="003274DB">
      <w:r>
        <w:continuationSeparator/>
      </w:r>
    </w:p>
    <w:p w14:paraId="58A40ABC" w14:textId="77777777" w:rsidR="00FA312E" w:rsidRDefault="00FA3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EA22E" w14:textId="77777777" w:rsidR="00F93E14" w:rsidRDefault="00F93E1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F93E14" w:rsidRDefault="00F93E1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F93E14" w:rsidRDefault="00F93E1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F93E14" w:rsidRDefault="00F93E1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F93E14" w:rsidRDefault="00F93E1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82F8D" w14:textId="77777777" w:rsidR="00F93E14" w:rsidRPr="006965E3" w:rsidRDefault="00F93E14" w:rsidP="00910058">
    <w:pPr>
      <w:rPr>
        <w:rFonts w:ascii="Avenir Book" w:hAnsi="Avenir Book"/>
        <w:color w:val="808080" w:themeColor="background1" w:themeShade="80"/>
        <w:sz w:val="13"/>
        <w:szCs w:val="13"/>
        <w:lang w:val="fr-FR"/>
        <w:rPrChange w:id="3" w:author="Author">
          <w:rPr>
            <w:rFonts w:ascii="Avenir Book" w:hAnsi="Avenir Book"/>
            <w:color w:val="808080" w:themeColor="background1" w:themeShade="80"/>
            <w:sz w:val="13"/>
            <w:szCs w:val="13"/>
          </w:rPr>
        </w:rPrChange>
      </w:rPr>
    </w:pPr>
    <w:r w:rsidRPr="006965E3">
      <w:rPr>
        <w:rFonts w:ascii="Avenir Book" w:hAnsi="Avenir Book"/>
        <w:color w:val="808080" w:themeColor="background1" w:themeShade="80"/>
        <w:sz w:val="13"/>
        <w:szCs w:val="13"/>
        <w:lang w:val="fr-FR"/>
        <w:rPrChange w:id="4" w:author="Author">
          <w:rPr>
            <w:rFonts w:ascii="Avenir Book" w:hAnsi="Avenir Book"/>
            <w:color w:val="808080" w:themeColor="background1" w:themeShade="80"/>
            <w:sz w:val="13"/>
            <w:szCs w:val="13"/>
          </w:rPr>
        </w:rPrChange>
      </w:rPr>
      <w:t>10, rue des Gaudines – 78100 Saint Germaine en Laye, France</w:t>
    </w:r>
  </w:p>
  <w:p w14:paraId="06553088" w14:textId="77777777" w:rsidR="00F93E14" w:rsidRPr="006965E3" w:rsidRDefault="00F93E14" w:rsidP="00910058">
    <w:pPr>
      <w:rPr>
        <w:rFonts w:ascii="Avenir Book" w:hAnsi="Avenir Book"/>
        <w:color w:val="808080" w:themeColor="background1" w:themeShade="80"/>
        <w:sz w:val="14"/>
        <w:szCs w:val="14"/>
        <w:lang w:val="fr-FR"/>
        <w:rPrChange w:id="5" w:author="Author">
          <w:rPr>
            <w:rFonts w:ascii="Avenir Book" w:hAnsi="Avenir Book"/>
            <w:color w:val="808080" w:themeColor="background1" w:themeShade="80"/>
            <w:sz w:val="14"/>
            <w:szCs w:val="14"/>
          </w:rPr>
        </w:rPrChange>
      </w:rPr>
    </w:pPr>
    <w:r w:rsidRPr="006965E3">
      <w:rPr>
        <w:rFonts w:ascii="Avenir Book" w:hAnsi="Avenir Book"/>
        <w:color w:val="808080" w:themeColor="background1" w:themeShade="80"/>
        <w:sz w:val="13"/>
        <w:szCs w:val="13"/>
        <w:lang w:val="fr-FR"/>
        <w:rPrChange w:id="6" w:author="Author">
          <w:rPr>
            <w:rFonts w:ascii="Avenir Book" w:hAnsi="Avenir Book"/>
            <w:color w:val="808080" w:themeColor="background1" w:themeShade="80"/>
            <w:sz w:val="13"/>
            <w:szCs w:val="13"/>
          </w:rPr>
        </w:rPrChange>
      </w:rPr>
      <w:t>Tél. +33(0)1 34 51 70 01 – Fax +33 (0)1 34 51 82 05 – contact@iala-aism.org</w:t>
    </w:r>
  </w:p>
  <w:p w14:paraId="0D3391FF" w14:textId="77777777" w:rsidR="00F93E14" w:rsidRPr="004B6107" w:rsidRDefault="00F93E14"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F93E14" w:rsidRPr="004B6107" w:rsidRDefault="00F93E14"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F93E14" w:rsidRPr="00910058" w:rsidRDefault="00F93E14"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68BCD12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31D2D" w14:textId="77777777" w:rsidR="00F93E14" w:rsidRDefault="00F93E14"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20DF882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F93E14" w:rsidRPr="00C907DF" w:rsidRDefault="00F93E1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F93E14" w:rsidRPr="00525922" w:rsidRDefault="00F93E1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41C60" w14:textId="77777777" w:rsidR="00F93E14" w:rsidRPr="00C716E5" w:rsidRDefault="00F93E14" w:rsidP="00C716E5">
    <w:pPr>
      <w:pStyle w:val="Footer"/>
      <w:rPr>
        <w:sz w:val="15"/>
        <w:szCs w:val="15"/>
      </w:rPr>
    </w:pPr>
  </w:p>
  <w:p w14:paraId="5BF15B3A" w14:textId="77777777" w:rsidR="00F93E14" w:rsidRDefault="00F93E14" w:rsidP="00C716E5">
    <w:pPr>
      <w:pStyle w:val="Footerportrait"/>
    </w:pPr>
  </w:p>
  <w:p w14:paraId="55459D6E" w14:textId="1BE0CEF8" w:rsidR="00F93E14" w:rsidRPr="00C907DF" w:rsidRDefault="00FA312E" w:rsidP="00C716E5">
    <w:pPr>
      <w:pStyle w:val="Footerportrait"/>
      <w:rPr>
        <w:rStyle w:val="PageNumber"/>
        <w:szCs w:val="15"/>
      </w:rPr>
    </w:pPr>
    <w:fldSimple w:instr=" STYLEREF &quot;Document type&quot; \* MERGEFORMAT ">
      <w:r w:rsidR="006965E3">
        <w:t>IALA Guideline</w:t>
      </w:r>
    </w:fldSimple>
    <w:r w:rsidR="00F93E14" w:rsidRPr="00C907DF">
      <w:t xml:space="preserve"> </w:t>
    </w:r>
    <w:fldSimple w:instr=" STYLEREF &quot;Document number&quot; \* MERGEFORMAT ">
      <w:r w:rsidR="006965E3">
        <w:t>1???</w:t>
      </w:r>
    </w:fldSimple>
    <w:r w:rsidR="00F93E14" w:rsidRPr="00C907DF">
      <w:t xml:space="preserve"> –</w:t>
    </w:r>
    <w:r w:rsidR="00F93E14">
      <w:t xml:space="preserve"> </w:t>
    </w:r>
    <w:fldSimple w:instr=" STYLEREF &quot;Document name&quot; \* MERGEFORMAT ">
      <w:r w:rsidR="006965E3">
        <w:t>IALA GUideline on integration and use of 3GPP technologies by aton authorities</w:t>
      </w:r>
    </w:fldSimple>
  </w:p>
  <w:p w14:paraId="6AB56B3C" w14:textId="4AFAF536" w:rsidR="00F93E14" w:rsidRPr="00C907DF" w:rsidRDefault="00FA312E" w:rsidP="00C716E5">
    <w:pPr>
      <w:pStyle w:val="Footerportrait"/>
    </w:pPr>
    <w:fldSimple w:instr=" STYLEREF &quot;Edition number&quot; \* MERGEFORMAT ">
      <w:r w:rsidR="006965E3">
        <w:t>Edition 1.0</w:t>
      </w:r>
    </w:fldSimple>
    <w:r w:rsidR="00F93E14">
      <w:t xml:space="preserve">  </w:t>
    </w:r>
    <w:fldSimple w:instr=" STYLEREF &quot;Document date&quot; \* MERGEFORMAT ">
      <w:r w:rsidR="006965E3">
        <w:t>Document date</w:t>
      </w:r>
    </w:fldSimple>
    <w:r w:rsidR="00F93E14" w:rsidRPr="00C907DF">
      <w:tab/>
    </w:r>
    <w:r w:rsidR="00F93E14">
      <w:t xml:space="preserve">P </w:t>
    </w:r>
    <w:r w:rsidR="00F93E14" w:rsidRPr="00C907DF">
      <w:rPr>
        <w:rStyle w:val="PageNumber"/>
        <w:szCs w:val="15"/>
      </w:rPr>
      <w:fldChar w:fldCharType="begin"/>
    </w:r>
    <w:r w:rsidR="00F93E14" w:rsidRPr="00C907DF">
      <w:rPr>
        <w:rStyle w:val="PageNumber"/>
        <w:szCs w:val="15"/>
      </w:rPr>
      <w:instrText xml:space="preserve">PAGE  </w:instrText>
    </w:r>
    <w:r w:rsidR="00F93E14" w:rsidRPr="00C907DF">
      <w:rPr>
        <w:rStyle w:val="PageNumber"/>
        <w:szCs w:val="15"/>
      </w:rPr>
      <w:fldChar w:fldCharType="separate"/>
    </w:r>
    <w:r w:rsidR="005A1F68">
      <w:rPr>
        <w:rStyle w:val="PageNumber"/>
        <w:szCs w:val="15"/>
      </w:rPr>
      <w:t>2</w:t>
    </w:r>
    <w:r w:rsidR="00F93E1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BC57" w14:textId="77777777" w:rsidR="00F93E14" w:rsidRDefault="00F93E14" w:rsidP="00C716E5">
    <w:pPr>
      <w:pStyle w:val="Footer"/>
    </w:pPr>
  </w:p>
  <w:p w14:paraId="561C3B22" w14:textId="77777777" w:rsidR="00F93E14" w:rsidRDefault="00F93E14" w:rsidP="00C716E5">
    <w:pPr>
      <w:pStyle w:val="Footerportrait"/>
    </w:pPr>
  </w:p>
  <w:p w14:paraId="141565EA" w14:textId="05DAB698" w:rsidR="00F93E14" w:rsidRPr="00C907DF" w:rsidRDefault="00FA312E" w:rsidP="00C716E5">
    <w:pPr>
      <w:pStyle w:val="Footerportrait"/>
      <w:rPr>
        <w:rStyle w:val="PageNumber"/>
        <w:szCs w:val="15"/>
      </w:rPr>
    </w:pPr>
    <w:fldSimple w:instr=" STYLEREF &quot;Document type&quot; \* MERGEFORMAT ">
      <w:r w:rsidR="006965E3">
        <w:t>IALA Guideline</w:t>
      </w:r>
    </w:fldSimple>
    <w:r w:rsidR="00F93E14" w:rsidRPr="00C907DF">
      <w:t xml:space="preserve"> </w:t>
    </w:r>
    <w:fldSimple w:instr=" STYLEREF &quot;Document number&quot; \* MERGEFORMAT ">
      <w:r w:rsidR="006965E3">
        <w:t>1???</w:t>
      </w:r>
    </w:fldSimple>
    <w:r w:rsidR="00F93E14" w:rsidRPr="00C907DF">
      <w:t xml:space="preserve"> –</w:t>
    </w:r>
    <w:r w:rsidR="00F93E14">
      <w:t xml:space="preserve"> </w:t>
    </w:r>
    <w:fldSimple w:instr=" STYLEREF &quot;Document name&quot; \* MERGEFORMAT ">
      <w:r w:rsidR="006965E3">
        <w:t>IALA GUideline on integration and use of 3GPP technologies by aton authorities</w:t>
      </w:r>
    </w:fldSimple>
  </w:p>
  <w:p w14:paraId="13F37E54" w14:textId="1831DFD6" w:rsidR="00F93E14" w:rsidRPr="00525922" w:rsidRDefault="00FA312E" w:rsidP="00C716E5">
    <w:pPr>
      <w:pStyle w:val="Footerportrait"/>
    </w:pPr>
    <w:fldSimple w:instr=" STYLEREF &quot;Edition number&quot; \* MERGEFORMAT ">
      <w:r w:rsidR="006965E3">
        <w:t>Edition 1.0</w:t>
      </w:r>
    </w:fldSimple>
    <w:r w:rsidR="00F93E14" w:rsidRPr="00C907DF">
      <w:tab/>
    </w:r>
    <w:r w:rsidR="00F93E14">
      <w:t xml:space="preserve">P </w:t>
    </w:r>
    <w:r w:rsidR="00F93E14" w:rsidRPr="00C907DF">
      <w:rPr>
        <w:rStyle w:val="PageNumber"/>
        <w:szCs w:val="15"/>
      </w:rPr>
      <w:fldChar w:fldCharType="begin"/>
    </w:r>
    <w:r w:rsidR="00F93E14" w:rsidRPr="00C907DF">
      <w:rPr>
        <w:rStyle w:val="PageNumber"/>
        <w:szCs w:val="15"/>
      </w:rPr>
      <w:instrText xml:space="preserve">PAGE  </w:instrText>
    </w:r>
    <w:r w:rsidR="00F93E14" w:rsidRPr="00C907DF">
      <w:rPr>
        <w:rStyle w:val="PageNumber"/>
        <w:szCs w:val="15"/>
      </w:rPr>
      <w:fldChar w:fldCharType="separate"/>
    </w:r>
    <w:r w:rsidR="005A1F68">
      <w:rPr>
        <w:rStyle w:val="PageNumber"/>
        <w:szCs w:val="15"/>
      </w:rPr>
      <w:t>3</w:t>
    </w:r>
    <w:r w:rsidR="00F93E1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71CEE" w14:textId="77777777" w:rsidR="00F93E14" w:rsidRDefault="00F93E14" w:rsidP="00C716E5">
    <w:pPr>
      <w:pStyle w:val="Footer"/>
    </w:pPr>
  </w:p>
  <w:p w14:paraId="77DDC700" w14:textId="77777777" w:rsidR="00F93E14" w:rsidRDefault="00F93E14" w:rsidP="00C716E5">
    <w:pPr>
      <w:pStyle w:val="Footerportrait"/>
    </w:pPr>
  </w:p>
  <w:p w14:paraId="12284476" w14:textId="3FD1EB25" w:rsidR="00F93E14" w:rsidRPr="00C907DF" w:rsidRDefault="00FA312E" w:rsidP="00184C2E">
    <w:pPr>
      <w:pStyle w:val="Footerportrait"/>
      <w:tabs>
        <w:tab w:val="clear" w:pos="10206"/>
        <w:tab w:val="right" w:pos="15137"/>
      </w:tabs>
    </w:pPr>
    <w:fldSimple w:instr=" STYLEREF &quot;Document type&quot; \* MERGEFORMAT ">
      <w:r w:rsidR="006965E3">
        <w:t>IALA Guideline</w:t>
      </w:r>
    </w:fldSimple>
    <w:r w:rsidR="00F93E14" w:rsidRPr="00C907DF">
      <w:t xml:space="preserve"> </w:t>
    </w:r>
    <w:fldSimple w:instr=" STYLEREF &quot;Document number&quot; \* MERGEFORMAT ">
      <w:r w:rsidR="006965E3">
        <w:t>1???</w:t>
      </w:r>
    </w:fldSimple>
    <w:r w:rsidR="00F93E14" w:rsidRPr="00C907DF">
      <w:t xml:space="preserve"> –</w:t>
    </w:r>
    <w:r w:rsidR="00F93E14">
      <w:t xml:space="preserve"> </w:t>
    </w:r>
    <w:fldSimple w:instr=" STYLEREF &quot;Document name&quot; \* MERGEFORMAT ">
      <w:r w:rsidR="006965E3">
        <w:t>IALA GUideline on integration and use of 3GPP technologies by aton authorities</w:t>
      </w:r>
    </w:fldSimple>
    <w:r w:rsidR="00F93E14">
      <w:tab/>
    </w:r>
  </w:p>
  <w:p w14:paraId="2DD72747" w14:textId="6F69E015" w:rsidR="00F93E14" w:rsidRPr="00C907DF" w:rsidRDefault="00FA312E" w:rsidP="00184C2E">
    <w:pPr>
      <w:pStyle w:val="Footerportrait"/>
      <w:tabs>
        <w:tab w:val="clear" w:pos="10206"/>
        <w:tab w:val="right" w:pos="15137"/>
      </w:tabs>
    </w:pPr>
    <w:fldSimple w:instr=" STYLEREF &quot;Edition number&quot; \* MERGEFORMAT ">
      <w:r w:rsidR="006965E3">
        <w:t>Edition 1.0</w:t>
      </w:r>
    </w:fldSimple>
    <w:r w:rsidR="00F93E14">
      <w:t xml:space="preserve">  </w:t>
    </w:r>
    <w:fldSimple w:instr=" STYLEREF &quot;Document date&quot; \* MERGEFORMAT ">
      <w:r w:rsidR="006965E3">
        <w:t>Document date</w:t>
      </w:r>
    </w:fldSimple>
    <w:r w:rsidR="00F93E14">
      <w:tab/>
    </w:r>
    <w:r w:rsidR="00F93E14">
      <w:rPr>
        <w:rStyle w:val="PageNumber"/>
        <w:szCs w:val="15"/>
      </w:rPr>
      <w:t xml:space="preserve">P </w:t>
    </w:r>
    <w:r w:rsidR="00F93E14" w:rsidRPr="00C907DF">
      <w:rPr>
        <w:rStyle w:val="PageNumber"/>
        <w:szCs w:val="15"/>
      </w:rPr>
      <w:fldChar w:fldCharType="begin"/>
    </w:r>
    <w:r w:rsidR="00F93E14" w:rsidRPr="00C907DF">
      <w:rPr>
        <w:rStyle w:val="PageNumber"/>
        <w:szCs w:val="15"/>
      </w:rPr>
      <w:instrText xml:space="preserve">PAGE  </w:instrText>
    </w:r>
    <w:r w:rsidR="00F93E14" w:rsidRPr="00C907DF">
      <w:rPr>
        <w:rStyle w:val="PageNumber"/>
        <w:szCs w:val="15"/>
      </w:rPr>
      <w:fldChar w:fldCharType="separate"/>
    </w:r>
    <w:r w:rsidR="005A1F68">
      <w:rPr>
        <w:rStyle w:val="PageNumber"/>
        <w:szCs w:val="15"/>
      </w:rPr>
      <w:t>8</w:t>
    </w:r>
    <w:r w:rsidR="00F93E1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C5724" w14:textId="77777777" w:rsidR="00FA312E" w:rsidRDefault="00FA312E" w:rsidP="003274DB">
      <w:r>
        <w:separator/>
      </w:r>
    </w:p>
    <w:p w14:paraId="5EB80034" w14:textId="77777777" w:rsidR="00FA312E" w:rsidRDefault="00FA312E"/>
  </w:footnote>
  <w:footnote w:type="continuationSeparator" w:id="0">
    <w:p w14:paraId="3BF94342" w14:textId="77777777" w:rsidR="00FA312E" w:rsidRDefault="00FA312E" w:rsidP="003274DB">
      <w:r>
        <w:continuationSeparator/>
      </w:r>
    </w:p>
    <w:p w14:paraId="64960095" w14:textId="77777777" w:rsidR="00FA312E" w:rsidRDefault="00FA31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B0E14" w14:textId="77777777" w:rsidR="00F93E14" w:rsidRDefault="006965E3">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24DAD" w14:textId="77777777" w:rsidR="00F93E14" w:rsidRDefault="006965E3">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1426" w14:textId="56655755" w:rsidR="00F93E14" w:rsidRPr="00667792" w:rsidRDefault="006965E3"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93E14"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8B42" w14:textId="77777777" w:rsidR="00F93E14" w:rsidRDefault="006965E3">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4EFF" w14:textId="77777777" w:rsidR="00F93E14" w:rsidRPr="00ED2A8D" w:rsidRDefault="006965E3"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F93E14" w:rsidRPr="00ED2A8D" w:rsidRDefault="006965E3" w:rsidP="006965E3">
    <w:pPr>
      <w:pStyle w:val="Header"/>
      <w:jc w:val="right"/>
    </w:pPr>
    <w:ins w:id="2" w:author="Author">
      <w:r w:rsidRPr="006965E3">
        <w:t>ENAV26-5.1.</w:t>
      </w:r>
      <w:r>
        <w:t>3</w:t>
      </w:r>
    </w:ins>
  </w:p>
  <w:p w14:paraId="68F90F59" w14:textId="77777777" w:rsidR="00F93E14" w:rsidRDefault="00F93E14" w:rsidP="008747E0">
    <w:pPr>
      <w:pStyle w:val="Header"/>
    </w:pPr>
  </w:p>
  <w:p w14:paraId="35CEB588" w14:textId="77777777" w:rsidR="00F93E14" w:rsidRDefault="00F93E14" w:rsidP="008747E0">
    <w:pPr>
      <w:pStyle w:val="Header"/>
    </w:pPr>
  </w:p>
  <w:p w14:paraId="5616E0F8" w14:textId="77777777" w:rsidR="00F93E14" w:rsidRDefault="00F93E14" w:rsidP="008747E0">
    <w:pPr>
      <w:pStyle w:val="Header"/>
    </w:pPr>
  </w:p>
  <w:p w14:paraId="46C17DA2" w14:textId="77777777" w:rsidR="00F93E14" w:rsidRDefault="00F93E14" w:rsidP="008747E0">
    <w:pPr>
      <w:pStyle w:val="Header"/>
    </w:pPr>
  </w:p>
  <w:p w14:paraId="07FD8D24" w14:textId="77777777" w:rsidR="00F93E14" w:rsidRDefault="00F93E14"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F93E14" w:rsidRPr="00ED2A8D" w:rsidRDefault="00F93E14" w:rsidP="008747E0">
    <w:pPr>
      <w:pStyle w:val="Header"/>
    </w:pPr>
  </w:p>
  <w:p w14:paraId="4B435CD1" w14:textId="77777777" w:rsidR="00F93E14" w:rsidRPr="00ED2A8D" w:rsidRDefault="00F93E1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DF2C7" w14:textId="77777777" w:rsidR="00F93E14" w:rsidRDefault="006965E3">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F93E14" w:rsidRDefault="00F93E14">
    <w:pPr>
      <w:pStyle w:val="Header"/>
    </w:pPr>
  </w:p>
  <w:p w14:paraId="166BFD59" w14:textId="77777777" w:rsidR="00F93E14" w:rsidRDefault="00F93E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2EA8" w14:textId="77777777" w:rsidR="00F93E14" w:rsidRDefault="006965E3">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8D97F" w14:textId="77777777" w:rsidR="00F93E14" w:rsidRPr="00ED2A8D" w:rsidRDefault="006965E3"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F93E14" w:rsidRPr="00ED2A8D" w:rsidRDefault="00F93E14" w:rsidP="008747E0">
    <w:pPr>
      <w:pStyle w:val="Header"/>
    </w:pPr>
  </w:p>
  <w:p w14:paraId="1F9F6999" w14:textId="77777777" w:rsidR="00F93E14" w:rsidRDefault="00F93E14" w:rsidP="008747E0">
    <w:pPr>
      <w:pStyle w:val="Header"/>
    </w:pPr>
  </w:p>
  <w:p w14:paraId="41A2DBCA" w14:textId="77777777" w:rsidR="00F93E14" w:rsidRDefault="00F93E14" w:rsidP="008747E0">
    <w:pPr>
      <w:pStyle w:val="Header"/>
    </w:pPr>
  </w:p>
  <w:p w14:paraId="1FD6999E" w14:textId="77777777" w:rsidR="00F93E14" w:rsidRDefault="00F93E14" w:rsidP="008747E0">
    <w:pPr>
      <w:pStyle w:val="Header"/>
    </w:pPr>
  </w:p>
  <w:p w14:paraId="06D015F3" w14:textId="77777777" w:rsidR="00F93E14" w:rsidRPr="00441393" w:rsidRDefault="00F93E14" w:rsidP="00441393">
    <w:pPr>
      <w:pStyle w:val="Contents"/>
    </w:pPr>
    <w:r>
      <w:t>DOCUMENT HISTORY</w:t>
    </w:r>
  </w:p>
  <w:p w14:paraId="77E6ACB1" w14:textId="77777777" w:rsidR="00F93E14" w:rsidRPr="00ED2A8D" w:rsidRDefault="00F93E14" w:rsidP="008747E0">
    <w:pPr>
      <w:pStyle w:val="Header"/>
    </w:pPr>
  </w:p>
  <w:p w14:paraId="677C02F3" w14:textId="77777777" w:rsidR="00F93E14" w:rsidRPr="00AC33A2" w:rsidRDefault="00F93E1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FEAE" w14:textId="77777777" w:rsidR="00F93E14" w:rsidRDefault="006965E3">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D650" w14:textId="77777777" w:rsidR="00F93E14" w:rsidRDefault="006965E3">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824A" w14:textId="77777777" w:rsidR="00F93E14" w:rsidRPr="00ED2A8D" w:rsidRDefault="006965E3"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F93E14" w:rsidRPr="00ED2A8D" w:rsidRDefault="00F93E14" w:rsidP="008747E0">
    <w:pPr>
      <w:pStyle w:val="Header"/>
    </w:pPr>
  </w:p>
  <w:p w14:paraId="5B69C8CC" w14:textId="77777777" w:rsidR="00F93E14" w:rsidRDefault="00F93E14" w:rsidP="008747E0">
    <w:pPr>
      <w:pStyle w:val="Header"/>
    </w:pPr>
  </w:p>
  <w:p w14:paraId="044914B4" w14:textId="77777777" w:rsidR="00F93E14" w:rsidRDefault="00F93E14" w:rsidP="008747E0">
    <w:pPr>
      <w:pStyle w:val="Header"/>
    </w:pPr>
  </w:p>
  <w:p w14:paraId="02ABE1A9" w14:textId="77777777" w:rsidR="00F93E14" w:rsidRDefault="00F93E14" w:rsidP="008747E0">
    <w:pPr>
      <w:pStyle w:val="Header"/>
    </w:pPr>
  </w:p>
  <w:p w14:paraId="16FCC094" w14:textId="77777777" w:rsidR="00F93E14" w:rsidRPr="00441393" w:rsidRDefault="00F93E14" w:rsidP="00441393">
    <w:pPr>
      <w:pStyle w:val="Contents"/>
    </w:pPr>
    <w:r>
      <w:t>CONTENTS</w:t>
    </w:r>
  </w:p>
  <w:p w14:paraId="79749960" w14:textId="77777777" w:rsidR="00F93E14" w:rsidRDefault="00F93E14" w:rsidP="0078486B">
    <w:pPr>
      <w:pStyle w:val="Header"/>
      <w:spacing w:line="140" w:lineRule="exact"/>
    </w:pPr>
  </w:p>
  <w:p w14:paraId="092CDDC8" w14:textId="77777777" w:rsidR="00F93E14" w:rsidRPr="00AC33A2" w:rsidRDefault="00F93E1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AE8F5" w14:textId="77777777" w:rsidR="00F93E14" w:rsidRPr="00ED2A8D" w:rsidRDefault="006965E3"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93E14">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F93E14" w:rsidRPr="00ED2A8D" w:rsidRDefault="00F93E14" w:rsidP="00C716E5">
    <w:pPr>
      <w:pStyle w:val="Header"/>
    </w:pPr>
  </w:p>
  <w:p w14:paraId="0BD39883" w14:textId="77777777" w:rsidR="00F93E14" w:rsidRDefault="00F93E14" w:rsidP="00C716E5">
    <w:pPr>
      <w:pStyle w:val="Header"/>
    </w:pPr>
  </w:p>
  <w:p w14:paraId="4F8E935C" w14:textId="77777777" w:rsidR="00F93E14" w:rsidRDefault="00F93E14" w:rsidP="00C716E5">
    <w:pPr>
      <w:pStyle w:val="Header"/>
    </w:pPr>
  </w:p>
  <w:p w14:paraId="2BB80BFC" w14:textId="77777777" w:rsidR="00F93E14" w:rsidRDefault="00F93E14" w:rsidP="00C716E5">
    <w:pPr>
      <w:pStyle w:val="Header"/>
    </w:pPr>
  </w:p>
  <w:p w14:paraId="4EB09B09" w14:textId="77777777" w:rsidR="00F93E14" w:rsidRPr="00441393" w:rsidRDefault="00F93E14" w:rsidP="00C716E5">
    <w:pPr>
      <w:pStyle w:val="Contents"/>
    </w:pPr>
    <w:r>
      <w:t>CONTENTS</w:t>
    </w:r>
  </w:p>
  <w:p w14:paraId="683895F6" w14:textId="77777777" w:rsidR="00F93E14" w:rsidRPr="00ED2A8D" w:rsidRDefault="00F93E14" w:rsidP="00C716E5">
    <w:pPr>
      <w:pStyle w:val="Header"/>
    </w:pPr>
  </w:p>
  <w:p w14:paraId="5DDDFB92" w14:textId="77777777" w:rsidR="00F93E14" w:rsidRPr="00AC33A2" w:rsidRDefault="00F93E14" w:rsidP="00C716E5">
    <w:pPr>
      <w:pStyle w:val="Header"/>
      <w:spacing w:line="140" w:lineRule="exact"/>
    </w:pPr>
  </w:p>
  <w:p w14:paraId="2808FDE3" w14:textId="77777777" w:rsidR="00F93E14" w:rsidRDefault="00F93E14">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5"/>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2"/>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4"/>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3"/>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616D"/>
    <w:rsid w:val="00016839"/>
    <w:rsid w:val="00017391"/>
    <w:rsid w:val="000174F9"/>
    <w:rsid w:val="000249C2"/>
    <w:rsid w:val="000258F6"/>
    <w:rsid w:val="000379A7"/>
    <w:rsid w:val="000379F6"/>
    <w:rsid w:val="00040EB8"/>
    <w:rsid w:val="000439A4"/>
    <w:rsid w:val="00044293"/>
    <w:rsid w:val="000472F8"/>
    <w:rsid w:val="0005449E"/>
    <w:rsid w:val="00057699"/>
    <w:rsid w:val="00057B6D"/>
    <w:rsid w:val="00061A7B"/>
    <w:rsid w:val="00065419"/>
    <w:rsid w:val="000670B7"/>
    <w:rsid w:val="0008654C"/>
    <w:rsid w:val="000904ED"/>
    <w:rsid w:val="00091545"/>
    <w:rsid w:val="000A27A8"/>
    <w:rsid w:val="000B2356"/>
    <w:rsid w:val="000B66FC"/>
    <w:rsid w:val="000C711B"/>
    <w:rsid w:val="000D2431"/>
    <w:rsid w:val="000E3954"/>
    <w:rsid w:val="000E3E52"/>
    <w:rsid w:val="000F0F9F"/>
    <w:rsid w:val="000F3F43"/>
    <w:rsid w:val="000F58ED"/>
    <w:rsid w:val="00110865"/>
    <w:rsid w:val="00113D5B"/>
    <w:rsid w:val="00113F8F"/>
    <w:rsid w:val="00120D12"/>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34D"/>
    <w:rsid w:val="00305EFE"/>
    <w:rsid w:val="00313B4B"/>
    <w:rsid w:val="00313D85"/>
    <w:rsid w:val="003156F0"/>
    <w:rsid w:val="00315CE3"/>
    <w:rsid w:val="0031629B"/>
    <w:rsid w:val="003251FE"/>
    <w:rsid w:val="003274DB"/>
    <w:rsid w:val="00327FBF"/>
    <w:rsid w:val="00330891"/>
    <w:rsid w:val="00332A7B"/>
    <w:rsid w:val="003343E0"/>
    <w:rsid w:val="00335E40"/>
    <w:rsid w:val="00344408"/>
    <w:rsid w:val="00345E37"/>
    <w:rsid w:val="00347F3E"/>
    <w:rsid w:val="003621C3"/>
    <w:rsid w:val="0036382D"/>
    <w:rsid w:val="00380350"/>
    <w:rsid w:val="00380B4E"/>
    <w:rsid w:val="003816E4"/>
    <w:rsid w:val="0039131E"/>
    <w:rsid w:val="0039543A"/>
    <w:rsid w:val="003A04A6"/>
    <w:rsid w:val="003A1A56"/>
    <w:rsid w:val="003A7759"/>
    <w:rsid w:val="003A7F6E"/>
    <w:rsid w:val="003B03EA"/>
    <w:rsid w:val="003C1ADA"/>
    <w:rsid w:val="003C7C34"/>
    <w:rsid w:val="003D0F37"/>
    <w:rsid w:val="003D5150"/>
    <w:rsid w:val="003F1901"/>
    <w:rsid w:val="003F1C3A"/>
    <w:rsid w:val="0041086B"/>
    <w:rsid w:val="00414698"/>
    <w:rsid w:val="0042565E"/>
    <w:rsid w:val="00432C05"/>
    <w:rsid w:val="00440379"/>
    <w:rsid w:val="00441393"/>
    <w:rsid w:val="00447CF0"/>
    <w:rsid w:val="00456F10"/>
    <w:rsid w:val="0046369E"/>
    <w:rsid w:val="00474746"/>
    <w:rsid w:val="00476942"/>
    <w:rsid w:val="00477027"/>
    <w:rsid w:val="00477D62"/>
    <w:rsid w:val="004871A2"/>
    <w:rsid w:val="00492A8D"/>
    <w:rsid w:val="004944C8"/>
    <w:rsid w:val="00497FDA"/>
    <w:rsid w:val="004A0EBF"/>
    <w:rsid w:val="004A4AC4"/>
    <w:rsid w:val="004A4EC4"/>
    <w:rsid w:val="004B494F"/>
    <w:rsid w:val="004C0E4B"/>
    <w:rsid w:val="004D0BF0"/>
    <w:rsid w:val="004D6D3F"/>
    <w:rsid w:val="004E0BBB"/>
    <w:rsid w:val="004E1D57"/>
    <w:rsid w:val="004E2F16"/>
    <w:rsid w:val="004F1812"/>
    <w:rsid w:val="004F5930"/>
    <w:rsid w:val="004F6196"/>
    <w:rsid w:val="00503044"/>
    <w:rsid w:val="00510AD9"/>
    <w:rsid w:val="00515185"/>
    <w:rsid w:val="00517E6C"/>
    <w:rsid w:val="00523666"/>
    <w:rsid w:val="00525922"/>
    <w:rsid w:val="00526234"/>
    <w:rsid w:val="00534F34"/>
    <w:rsid w:val="0053692E"/>
    <w:rsid w:val="005378A6"/>
    <w:rsid w:val="00547837"/>
    <w:rsid w:val="00552EA6"/>
    <w:rsid w:val="00557337"/>
    <w:rsid w:val="00557434"/>
    <w:rsid w:val="00563BA5"/>
    <w:rsid w:val="00576D38"/>
    <w:rsid w:val="00577542"/>
    <w:rsid w:val="005805D2"/>
    <w:rsid w:val="00595415"/>
    <w:rsid w:val="00597652"/>
    <w:rsid w:val="00597CD5"/>
    <w:rsid w:val="005A0703"/>
    <w:rsid w:val="005A080B"/>
    <w:rsid w:val="005A1F68"/>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3564"/>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65E3"/>
    <w:rsid w:val="006975A8"/>
    <w:rsid w:val="006A1012"/>
    <w:rsid w:val="006C1376"/>
    <w:rsid w:val="006C251E"/>
    <w:rsid w:val="006C48F9"/>
    <w:rsid w:val="006E0E7D"/>
    <w:rsid w:val="006E1079"/>
    <w:rsid w:val="006E10BF"/>
    <w:rsid w:val="006F1C14"/>
    <w:rsid w:val="006F6A16"/>
    <w:rsid w:val="00703A6A"/>
    <w:rsid w:val="00722236"/>
    <w:rsid w:val="00725CCA"/>
    <w:rsid w:val="0072729F"/>
    <w:rsid w:val="0072737A"/>
    <w:rsid w:val="007311E7"/>
    <w:rsid w:val="00731DEE"/>
    <w:rsid w:val="00734BC6"/>
    <w:rsid w:val="007427B2"/>
    <w:rsid w:val="00752C54"/>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859"/>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858BC"/>
    <w:rsid w:val="00994D97"/>
    <w:rsid w:val="009A07B7"/>
    <w:rsid w:val="009B1545"/>
    <w:rsid w:val="009B3B1D"/>
    <w:rsid w:val="009B5023"/>
    <w:rsid w:val="009B543F"/>
    <w:rsid w:val="009B785E"/>
    <w:rsid w:val="009C26F8"/>
    <w:rsid w:val="009C5BAE"/>
    <w:rsid w:val="009C609E"/>
    <w:rsid w:val="009C6CA5"/>
    <w:rsid w:val="009D25B8"/>
    <w:rsid w:val="009D26AB"/>
    <w:rsid w:val="009E16EC"/>
    <w:rsid w:val="009E433C"/>
    <w:rsid w:val="009E4A4D"/>
    <w:rsid w:val="009E6578"/>
    <w:rsid w:val="009E7640"/>
    <w:rsid w:val="009F081F"/>
    <w:rsid w:val="009F6CEA"/>
    <w:rsid w:val="00A027ED"/>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1E17"/>
    <w:rsid w:val="00A67954"/>
    <w:rsid w:val="00A72ED7"/>
    <w:rsid w:val="00A748A1"/>
    <w:rsid w:val="00A8083F"/>
    <w:rsid w:val="00A90D86"/>
    <w:rsid w:val="00A91DBA"/>
    <w:rsid w:val="00A97900"/>
    <w:rsid w:val="00AA1D7A"/>
    <w:rsid w:val="00AA3164"/>
    <w:rsid w:val="00AA3E01"/>
    <w:rsid w:val="00AB01B9"/>
    <w:rsid w:val="00AB0BFA"/>
    <w:rsid w:val="00AB4A37"/>
    <w:rsid w:val="00AB76B7"/>
    <w:rsid w:val="00AC33A2"/>
    <w:rsid w:val="00AD38F7"/>
    <w:rsid w:val="00AE65F1"/>
    <w:rsid w:val="00AE6BB4"/>
    <w:rsid w:val="00AE74AD"/>
    <w:rsid w:val="00AF159C"/>
    <w:rsid w:val="00AF76C0"/>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C5284"/>
    <w:rsid w:val="00BD1587"/>
    <w:rsid w:val="00BD6A20"/>
    <w:rsid w:val="00BD7EE1"/>
    <w:rsid w:val="00BE1EEC"/>
    <w:rsid w:val="00BE5568"/>
    <w:rsid w:val="00BE5764"/>
    <w:rsid w:val="00BE7295"/>
    <w:rsid w:val="00BF1358"/>
    <w:rsid w:val="00C0106D"/>
    <w:rsid w:val="00C03944"/>
    <w:rsid w:val="00C0635D"/>
    <w:rsid w:val="00C11EE5"/>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D384C"/>
    <w:rsid w:val="00CE5860"/>
    <w:rsid w:val="00CE5E46"/>
    <w:rsid w:val="00CF49CC"/>
    <w:rsid w:val="00CF54C2"/>
    <w:rsid w:val="00D04F0B"/>
    <w:rsid w:val="00D07384"/>
    <w:rsid w:val="00D1463A"/>
    <w:rsid w:val="00D16A42"/>
    <w:rsid w:val="00D24632"/>
    <w:rsid w:val="00D252C9"/>
    <w:rsid w:val="00D32DDF"/>
    <w:rsid w:val="00D347A4"/>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E7030"/>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61DB8"/>
    <w:rsid w:val="00E706E7"/>
    <w:rsid w:val="00E818AD"/>
    <w:rsid w:val="00E84229"/>
    <w:rsid w:val="00E84965"/>
    <w:rsid w:val="00E90E4E"/>
    <w:rsid w:val="00E9391E"/>
    <w:rsid w:val="00EA1052"/>
    <w:rsid w:val="00EA218F"/>
    <w:rsid w:val="00EA44EB"/>
    <w:rsid w:val="00EA4F29"/>
    <w:rsid w:val="00EA5B27"/>
    <w:rsid w:val="00EA5F83"/>
    <w:rsid w:val="00EA6F9D"/>
    <w:rsid w:val="00EB07A5"/>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45239"/>
    <w:rsid w:val="00F527AC"/>
    <w:rsid w:val="00F5503F"/>
    <w:rsid w:val="00F61D83"/>
    <w:rsid w:val="00F65DD1"/>
    <w:rsid w:val="00F707B3"/>
    <w:rsid w:val="00F71135"/>
    <w:rsid w:val="00F741FE"/>
    <w:rsid w:val="00F74309"/>
    <w:rsid w:val="00F7793E"/>
    <w:rsid w:val="00F82C35"/>
    <w:rsid w:val="00F90461"/>
    <w:rsid w:val="00F92765"/>
    <w:rsid w:val="00F93E14"/>
    <w:rsid w:val="00FA312E"/>
    <w:rsid w:val="00FA370D"/>
    <w:rsid w:val="00FA66F1"/>
    <w:rsid w:val="00FC06AF"/>
    <w:rsid w:val="00FC378B"/>
    <w:rsid w:val="00FC3977"/>
    <w:rsid w:val="00FD2566"/>
    <w:rsid w:val="00FD2F16"/>
    <w:rsid w:val="00FD6065"/>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eader" Target="header12.xml"/><Relationship Id="rId21" Type="http://schemas.openxmlformats.org/officeDocument/2006/relationships/header" Target="header7.xml"/><Relationship Id="rId34" Type="http://schemas.openxmlformats.org/officeDocument/2006/relationships/hyperlink" Target="http://www.iala-aism.org/wiki/dictionar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www.3gpp.org/specifications-group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4.jpeg"/><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Partners" TargetMode="Externa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3gpp.org/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3gpp.org/RAN" TargetMode="External"/><Relationship Id="rId35" Type="http://schemas.openxmlformats.org/officeDocument/2006/relationships/hyperlink" Target="https://www.3gpp.org/about-3gpp/about-3gpp"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en.wikipedia.org/wiki/1G" TargetMode="External"/><Relationship Id="rId38"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A7909-F381-4B47-BFC2-3440310E3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2104</Words>
  <Characters>11998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2020-08-04T17:20:00Z</dcterms:created>
  <dcterms:modified xsi:type="dcterms:W3CDTF">2020-09-20T16:03:00Z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